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47277757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2DD45E03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501A2287" w14:textId="77777777" w:rsidR="008972C3" w:rsidRDefault="008972C3" w:rsidP="003274DB"/>
    <w:p w14:paraId="15AB7601" w14:textId="77777777" w:rsidR="00D74AE1" w:rsidRDefault="00D74AE1" w:rsidP="003274DB"/>
    <w:p w14:paraId="6DDAB97C" w14:textId="77777777" w:rsidR="0093492E" w:rsidRDefault="0026038D" w:rsidP="0026038D">
      <w:pPr>
        <w:pStyle w:val="Documentnumber"/>
      </w:pPr>
      <w:proofErr w:type="gramStart"/>
      <w:r>
        <w:t>1</w:t>
      </w:r>
      <w:r w:rsidR="00914330" w:rsidRPr="00914330">
        <w:rPr>
          <w:highlight w:val="yellow"/>
        </w:rPr>
        <w:t>???</w:t>
      </w:r>
      <w:proofErr w:type="gramEnd"/>
    </w:p>
    <w:p w14:paraId="7B0AC1EE" w14:textId="77777777" w:rsidR="0026038D" w:rsidRDefault="0026038D" w:rsidP="003274DB"/>
    <w:p w14:paraId="66BEB946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14:paraId="3DD6AF56" w14:textId="77777777" w:rsidR="00CF49CC" w:rsidRDefault="00CF49CC" w:rsidP="00D74AE1"/>
    <w:p w14:paraId="70114836" w14:textId="77777777" w:rsidR="004E0BBB" w:rsidRDefault="004E0BBB" w:rsidP="00D74AE1"/>
    <w:p w14:paraId="620C34E1" w14:textId="77777777" w:rsidR="004E0BBB" w:rsidRDefault="004E0BBB" w:rsidP="00D74AE1"/>
    <w:p w14:paraId="09557FEC" w14:textId="77777777" w:rsidR="004E0BBB" w:rsidRDefault="004E0BBB" w:rsidP="00D74AE1"/>
    <w:p w14:paraId="30192E97" w14:textId="77777777" w:rsidR="004E0BBB" w:rsidRDefault="004E0BBB" w:rsidP="00D74AE1"/>
    <w:p w14:paraId="511D36FD" w14:textId="77777777" w:rsidR="004E0BBB" w:rsidRDefault="004E0BBB" w:rsidP="00D74AE1"/>
    <w:p w14:paraId="68D36378" w14:textId="77777777" w:rsidR="004E0BBB" w:rsidRDefault="004E0BBB" w:rsidP="00D74AE1"/>
    <w:p w14:paraId="109BF173" w14:textId="77777777" w:rsidR="004E0BBB" w:rsidRDefault="004E0BBB" w:rsidP="00D74AE1"/>
    <w:p w14:paraId="498A901C" w14:textId="77777777" w:rsidR="004E0BBB" w:rsidRDefault="004E0BBB" w:rsidP="00D74AE1"/>
    <w:p w14:paraId="63C75903" w14:textId="77777777" w:rsidR="004E0BBB" w:rsidRDefault="004E0BBB" w:rsidP="00D74AE1"/>
    <w:p w14:paraId="71AEB5EF" w14:textId="77777777" w:rsidR="004E0BBB" w:rsidRDefault="004E0BBB" w:rsidP="00D74AE1"/>
    <w:p w14:paraId="5686769A" w14:textId="77777777" w:rsidR="004E0BBB" w:rsidRDefault="004E0BBB" w:rsidP="00D74AE1"/>
    <w:p w14:paraId="7F80D79F" w14:textId="77777777" w:rsidR="004E0BBB" w:rsidRDefault="004E0BBB" w:rsidP="00D74AE1"/>
    <w:p w14:paraId="0CDCDB43" w14:textId="77777777" w:rsidR="004E0BBB" w:rsidRDefault="004E0BBB" w:rsidP="00D74AE1"/>
    <w:p w14:paraId="0FD44D6B" w14:textId="77777777" w:rsidR="004E0BBB" w:rsidRDefault="004E0BBB" w:rsidP="00D74AE1"/>
    <w:p w14:paraId="5EAABE90" w14:textId="77777777" w:rsidR="004E0BBB" w:rsidRDefault="004E0BBB" w:rsidP="00D74AE1"/>
    <w:p w14:paraId="575D7918" w14:textId="77777777" w:rsidR="004E0BBB" w:rsidRDefault="004E0BBB" w:rsidP="00D74AE1"/>
    <w:p w14:paraId="37FB854E" w14:textId="77777777" w:rsidR="00734BC6" w:rsidRDefault="00734BC6" w:rsidP="00D74AE1"/>
    <w:p w14:paraId="4735D747" w14:textId="77777777" w:rsidR="004E0BBB" w:rsidRDefault="004E0BBB" w:rsidP="00D74AE1"/>
    <w:p w14:paraId="7790A5BE" w14:textId="77777777" w:rsidR="004E0BBB" w:rsidRDefault="004E0BBB" w:rsidP="00D74AE1"/>
    <w:p w14:paraId="033359E5" w14:textId="77777777" w:rsidR="004E0BBB" w:rsidRDefault="004E0BBB" w:rsidP="00D74AE1"/>
    <w:p w14:paraId="640C6102" w14:textId="77777777" w:rsidR="004E0BBB" w:rsidRDefault="004E0BBB" w:rsidP="00D74AE1"/>
    <w:p w14:paraId="49F27A1F" w14:textId="77777777" w:rsidR="004E0BBB" w:rsidRDefault="004E0BBB" w:rsidP="00D74AE1"/>
    <w:p w14:paraId="7643D36C" w14:textId="77777777" w:rsidR="004E0BBB" w:rsidRDefault="004E0BBB" w:rsidP="00D74AE1"/>
    <w:p w14:paraId="2312C01C" w14:textId="77777777" w:rsidR="004E0BBB" w:rsidRDefault="004E0BBB" w:rsidP="00D74AE1"/>
    <w:p w14:paraId="2160BEFA" w14:textId="77777777" w:rsidR="004E0BBB" w:rsidRDefault="004E0BBB" w:rsidP="00D74AE1"/>
    <w:p w14:paraId="178B3744" w14:textId="77777777" w:rsidR="004E0BBB" w:rsidRDefault="004E0BBB" w:rsidP="004E0BBB">
      <w:pPr>
        <w:pStyle w:val="Editionnumber"/>
      </w:pPr>
      <w:r>
        <w:t xml:space="preserve">Edition </w:t>
      </w:r>
      <w:commentRangeStart w:id="1"/>
      <w:r>
        <w:t>1.0</w:t>
      </w:r>
      <w:commentRangeEnd w:id="1"/>
      <w:r w:rsidR="00600C2B">
        <w:rPr>
          <w:rStyle w:val="CommentReference"/>
          <w:b w:val="0"/>
          <w:color w:val="auto"/>
        </w:rPr>
        <w:commentReference w:id="1"/>
      </w:r>
    </w:p>
    <w:p w14:paraId="52D3F941" w14:textId="77777777" w:rsidR="004E0BBB" w:rsidRDefault="00600C2B" w:rsidP="004E0BBB">
      <w:pPr>
        <w:pStyle w:val="Documentdate"/>
      </w:pPr>
      <w:r>
        <w:t xml:space="preserve">Document </w:t>
      </w:r>
      <w:commentRangeStart w:id="2"/>
      <w:r>
        <w:t>date</w:t>
      </w:r>
      <w:commentRangeEnd w:id="2"/>
      <w:r>
        <w:rPr>
          <w:rStyle w:val="CommentReference"/>
          <w:b w:val="0"/>
          <w:color w:val="auto"/>
        </w:rPr>
        <w:commentReference w:id="2"/>
      </w:r>
    </w:p>
    <w:p w14:paraId="290E0C61" w14:textId="77777777" w:rsidR="00BC27F6" w:rsidRDefault="00BC27F6" w:rsidP="00D74AE1">
      <w:pPr>
        <w:sectPr w:rsidR="00BC27F6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FDAFF2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52F4697D" w14:textId="77777777" w:rsidTr="005E4659">
        <w:tc>
          <w:tcPr>
            <w:tcW w:w="1908" w:type="dxa"/>
          </w:tcPr>
          <w:p w14:paraId="11538E11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4D7DC9AA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6DAE4E08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24CBCD0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7FBF80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10E231DF" w14:textId="77777777"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14:paraId="509FFD78" w14:textId="77777777"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14:paraId="1E2D7D4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98600C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4D8ADB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78CC34E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F353AE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22BBC8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2EC2F3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DBC58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4ED4F4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0D9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F42F97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768A77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61EF04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F0748D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81FEC1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716F0C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55336B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BF3ED2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7DD5DC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62DA0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1AF5D2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46764E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D96918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5A27A3" w14:textId="77777777" w:rsidR="00914E26" w:rsidRPr="00460028" w:rsidRDefault="00914E26" w:rsidP="00914E26">
            <w:pPr>
              <w:pStyle w:val="Tabletext"/>
            </w:pPr>
          </w:p>
        </w:tc>
      </w:tr>
    </w:tbl>
    <w:p w14:paraId="3F9558D7" w14:textId="77777777" w:rsidR="00914E26" w:rsidRDefault="00914E26" w:rsidP="00D74AE1"/>
    <w:p w14:paraId="5F7E085F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114144F" w14:textId="77777777"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14:paraId="7A5BCE79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2F0CE581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1CCD5A4F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0D0E5761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7A3ACD12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3CDA2B84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18C44A16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3D5AED62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645195B3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8E8F0B6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0B673330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1236D57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7265F3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361FE586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00B51B07" w14:textId="77777777" w:rsidR="0078486B" w:rsidRDefault="002F265A" w:rsidP="00C9558A">
      <w:pPr>
        <w:pStyle w:val="ListofFigures"/>
      </w:pPr>
      <w:r>
        <w:t>List of Tables</w:t>
      </w:r>
    </w:p>
    <w:p w14:paraId="3EDA8AC0" w14:textId="77777777"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14:paraId="6109ABDC" w14:textId="77777777"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14:paraId="4B13007F" w14:textId="77777777" w:rsidR="00B07717" w:rsidRPr="00161325" w:rsidRDefault="00B07717" w:rsidP="007D1805">
      <w:pPr>
        <w:pStyle w:val="TableofFigures"/>
      </w:pPr>
    </w:p>
    <w:p w14:paraId="3306DF5B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8"/>
          <w:headerReference w:type="first" r:id="rId19"/>
          <w:footerReference w:type="first" r:id="rId20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29B36A05" w14:textId="77777777"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14:paraId="62F711FD" w14:textId="77777777" w:rsidR="004944C8" w:rsidRDefault="004944C8" w:rsidP="004944C8">
      <w:pPr>
        <w:pStyle w:val="Heading1separatationline"/>
      </w:pPr>
    </w:p>
    <w:p w14:paraId="3B79FE63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</w:t>
      </w:r>
      <w:proofErr w:type="gramStart"/>
      <w:r>
        <w:rPr>
          <w:lang w:eastAsia="de-DE"/>
        </w:rPr>
        <w:t>technologies</w:t>
      </w:r>
      <w:proofErr w:type="gramEnd"/>
      <w:r>
        <w:rPr>
          <w:lang w:eastAsia="de-DE"/>
        </w:rPr>
        <w:t xml:space="preserve">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</w:t>
      </w:r>
      <w:proofErr w:type="spellStart"/>
      <w:r w:rsidR="00857D75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), taking into account existing IALA guidance. </w:t>
      </w:r>
    </w:p>
    <w:p w14:paraId="5220EFE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14:paraId="549F9BB9" w14:textId="77777777"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, which could be </w:t>
      </w:r>
      <w:proofErr w:type="gramStart"/>
      <w:r>
        <w:rPr>
          <w:lang w:eastAsia="de-DE"/>
        </w:rPr>
        <w:t>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</w:t>
      </w:r>
      <w:proofErr w:type="gramStart"/>
      <w:r>
        <w:rPr>
          <w:lang w:eastAsia="de-DE"/>
        </w:rPr>
        <w:t>case by case</w:t>
      </w:r>
      <w:proofErr w:type="gramEnd"/>
      <w:r>
        <w:rPr>
          <w:lang w:eastAsia="de-DE"/>
        </w:rPr>
        <w:t xml:space="preserve"> scenario.</w:t>
      </w:r>
    </w:p>
    <w:p w14:paraId="0A25F442" w14:textId="77777777"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14:paraId="6D18389A" w14:textId="77777777"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14:paraId="554067BA" w14:textId="77777777"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14:paraId="22D8271C" w14:textId="77777777" w:rsidR="00202E01" w:rsidRPr="004F0314" w:rsidRDefault="00845A44" w:rsidP="006A6E64">
      <w:pPr>
        <w:pStyle w:val="BodyText"/>
        <w:rPr>
          <w:highlight w:val="cyan"/>
          <w:lang w:eastAsia="de-DE"/>
          <w:rPrChange w:id="10" w:author="Alfredo Dominguez" w:date="2017-04-26T09:29:00Z">
            <w:rPr>
              <w:lang w:eastAsia="de-DE"/>
            </w:rPr>
          </w:rPrChange>
        </w:rPr>
      </w:pPr>
      <w:commentRangeStart w:id="11"/>
      <w:r w:rsidRPr="004F0314">
        <w:rPr>
          <w:highlight w:val="cyan"/>
          <w:lang w:eastAsia="de-DE"/>
          <w:rPrChange w:id="12" w:author="Alfredo Dominguez" w:date="2017-04-26T09:29:00Z">
            <w:rPr>
              <w:lang w:eastAsia="de-DE"/>
            </w:rPr>
          </w:rPrChange>
        </w:rPr>
        <w:t xml:space="preserve">When using physical </w:t>
      </w:r>
      <w:proofErr w:type="spellStart"/>
      <w:r w:rsidR="00857D75" w:rsidRPr="004F0314">
        <w:rPr>
          <w:highlight w:val="cyan"/>
          <w:lang w:eastAsia="de-DE"/>
          <w:rPrChange w:id="13" w:author="Alfredo Dominguez" w:date="2017-04-26T09:29:00Z">
            <w:rPr>
              <w:lang w:eastAsia="de-DE"/>
            </w:rPr>
          </w:rPrChange>
        </w:rPr>
        <w:t>M</w:t>
      </w:r>
      <w:r w:rsidRPr="004F0314">
        <w:rPr>
          <w:highlight w:val="cyan"/>
          <w:lang w:eastAsia="de-DE"/>
          <w:rPrChange w:id="14" w:author="Alfredo Dominguez" w:date="2017-04-26T09:29:00Z">
            <w:rPr>
              <w:lang w:eastAsia="de-DE"/>
            </w:rPr>
          </w:rPrChange>
        </w:rPr>
        <w:t>AtoN</w:t>
      </w:r>
      <w:proofErr w:type="spellEnd"/>
      <w:r w:rsidRPr="004F0314">
        <w:rPr>
          <w:highlight w:val="cyan"/>
          <w:lang w:eastAsia="de-DE"/>
          <w:rPrChange w:id="15" w:author="Alfredo Dominguez" w:date="2017-04-26T09:29:00Z">
            <w:rPr>
              <w:lang w:eastAsia="de-DE"/>
            </w:rPr>
          </w:rPrChange>
        </w:rPr>
        <w:t xml:space="preserve">, the following </w:t>
      </w:r>
      <w:r w:rsidR="00202E01" w:rsidRPr="004F0314">
        <w:rPr>
          <w:highlight w:val="cyan"/>
          <w:lang w:eastAsia="de-DE"/>
          <w:rPrChange w:id="16" w:author="Alfredo Dominguez" w:date="2017-04-26T09:29:00Z">
            <w:rPr>
              <w:lang w:eastAsia="de-DE"/>
            </w:rPr>
          </w:rPrChange>
        </w:rPr>
        <w:t xml:space="preserve">MBS Marks </w:t>
      </w:r>
      <w:proofErr w:type="gramStart"/>
      <w:r w:rsidR="00202E01" w:rsidRPr="004F0314">
        <w:rPr>
          <w:highlight w:val="cyan"/>
          <w:lang w:eastAsia="de-DE"/>
          <w:rPrChange w:id="17" w:author="Alfredo Dominguez" w:date="2017-04-26T09:29:00Z">
            <w:rPr>
              <w:lang w:eastAsia="de-DE"/>
            </w:rPr>
          </w:rPrChange>
        </w:rPr>
        <w:t>could be used</w:t>
      </w:r>
      <w:proofErr w:type="gramEnd"/>
      <w:r w:rsidR="00202E01" w:rsidRPr="004F0314">
        <w:rPr>
          <w:highlight w:val="cyan"/>
          <w:lang w:eastAsia="de-DE"/>
          <w:rPrChange w:id="18" w:author="Alfredo Dominguez" w:date="2017-04-26T09:29:00Z">
            <w:rPr>
              <w:lang w:eastAsia="de-DE"/>
            </w:rPr>
          </w:rPrChange>
        </w:rPr>
        <w:t>:</w:t>
      </w:r>
    </w:p>
    <w:p w14:paraId="59611D29" w14:textId="77777777" w:rsidR="00202E01" w:rsidRPr="004F0314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  <w:rPrChange w:id="19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</w:pPr>
      <w:r w:rsidRPr="004F0314">
        <w:rPr>
          <w:rFonts w:asciiTheme="majorHAnsi" w:eastAsia="Times New Roman" w:hAnsiTheme="majorHAnsi" w:cs="Arial"/>
          <w:highlight w:val="cyan"/>
          <w:lang w:val="en-IE"/>
          <w:rPrChange w:id="20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  <w:t xml:space="preserve">Special Marks </w:t>
      </w:r>
    </w:p>
    <w:p w14:paraId="7DA88C60" w14:textId="77777777" w:rsidR="00915F7E" w:rsidRPr="004F0314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  <w:rPrChange w:id="21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</w:pPr>
      <w:r w:rsidRPr="004F0314">
        <w:rPr>
          <w:rFonts w:asciiTheme="majorHAnsi" w:eastAsia="Times New Roman" w:hAnsiTheme="majorHAnsi" w:cs="Arial"/>
          <w:highlight w:val="cyan"/>
          <w:lang w:val="en-IE"/>
          <w:rPrChange w:id="22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  <w:t>New Danger Marks</w:t>
      </w:r>
    </w:p>
    <w:p w14:paraId="461E40F3" w14:textId="77777777" w:rsidR="00127CE9" w:rsidRPr="004F0314" w:rsidDel="004E24C2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23" w:author="Alfredo Dominguez" w:date="2017-04-26T09:21:00Z"/>
          <w:rFonts w:asciiTheme="majorHAnsi" w:eastAsia="Times New Roman" w:hAnsiTheme="majorHAnsi" w:cs="Arial"/>
          <w:highlight w:val="cyan"/>
          <w:lang w:val="en-IE"/>
          <w:rPrChange w:id="24" w:author="Alfredo Dominguez" w:date="2017-04-26T09:29:00Z">
            <w:rPr>
              <w:del w:id="25" w:author="Alfredo Dominguez" w:date="2017-04-26T09:21:00Z"/>
              <w:rFonts w:asciiTheme="majorHAnsi" w:eastAsia="Times New Roman" w:hAnsiTheme="majorHAnsi" w:cs="Arial"/>
              <w:lang w:val="en-IE"/>
            </w:rPr>
          </w:rPrChange>
        </w:rPr>
      </w:pPr>
      <w:del w:id="26" w:author="Alfredo Dominguez" w:date="2017-04-26T09:21:00Z">
        <w:r w:rsidRPr="004F0314" w:rsidDel="004E24C2">
          <w:rPr>
            <w:rFonts w:asciiTheme="majorHAnsi" w:eastAsia="Times New Roman" w:hAnsiTheme="majorHAnsi" w:cs="Arial"/>
            <w:highlight w:val="cyan"/>
            <w:lang w:val="en-IE"/>
            <w:rPrChange w:id="27" w:author="Alfredo Dominguez" w:date="2017-04-26T09:29:00Z">
              <w:rPr>
                <w:rFonts w:asciiTheme="majorHAnsi" w:eastAsia="Times New Roman" w:hAnsiTheme="majorHAnsi" w:cs="Arial"/>
                <w:lang w:val="en-IE"/>
              </w:rPr>
            </w:rPrChange>
          </w:rPr>
          <w:delText>Isolated Danger</w:delText>
        </w:r>
      </w:del>
    </w:p>
    <w:p w14:paraId="11AE90B5" w14:textId="77777777"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70F22ED7" w14:textId="77777777"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28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28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14:paraId="05B6B955" w14:textId="77777777" w:rsidTr="002C5B46">
        <w:tc>
          <w:tcPr>
            <w:tcW w:w="2377" w:type="dxa"/>
          </w:tcPr>
          <w:p w14:paraId="15FBEC10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14:paraId="7C9BE25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14:paraId="0346730E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14:paraId="40B89EF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29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Isolated Danger</w:delText>
              </w:r>
            </w:del>
          </w:p>
        </w:tc>
      </w:tr>
      <w:tr w:rsidR="002C5B46" w:rsidRPr="003B4069" w14:paraId="66C2CF11" w14:textId="77777777" w:rsidTr="002C5B46">
        <w:tc>
          <w:tcPr>
            <w:tcW w:w="2377" w:type="dxa"/>
          </w:tcPr>
          <w:p w14:paraId="4DF0AF52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14:paraId="2582B488" w14:textId="77777777" w:rsidR="002C5B46" w:rsidRPr="003B4069" w:rsidRDefault="004E24C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ins w:id="30" w:author="Alfredo Dominguez" w:date="2017-04-26T09:22:00Z">
              <w:r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t xml:space="preserve">Blue and </w:t>
              </w:r>
            </w:ins>
            <w:r w:rsidR="002C5B46"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14:paraId="225493C9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14:paraId="21B63959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31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As defined in the MBS</w:delText>
              </w:r>
            </w:del>
          </w:p>
        </w:tc>
      </w:tr>
      <w:tr w:rsidR="004E24C2" w:rsidRPr="003B4069" w14:paraId="5A01BBFA" w14:textId="77777777" w:rsidTr="002828E8">
        <w:tc>
          <w:tcPr>
            <w:tcW w:w="2377" w:type="dxa"/>
          </w:tcPr>
          <w:p w14:paraId="5A8EA0CE" w14:textId="77777777" w:rsidR="004E24C2" w:rsidRPr="003B4069" w:rsidRDefault="004E24C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5229" w:type="dxa"/>
            <w:gridSpan w:val="2"/>
          </w:tcPr>
          <w:p w14:paraId="2CBBF2AD" w14:textId="77777777" w:rsidR="004E24C2" w:rsidRDefault="004E24C2" w:rsidP="00915F7E">
            <w:pPr>
              <w:autoSpaceDE w:val="0"/>
              <w:autoSpaceDN w:val="0"/>
              <w:adjustRightInd w:val="0"/>
              <w:rPr>
                <w:ins w:id="32" w:author="Alfredo Dominguez" w:date="2017-04-26T09:22:00Z"/>
                <w:rFonts w:asciiTheme="majorHAnsi" w:eastAsia="Times New Roman" w:hAnsiTheme="majorHAnsi" w:cs="Arial"/>
                <w:highlight w:val="cyan"/>
                <w:lang w:val="en-IE"/>
              </w:rPr>
            </w:pPr>
            <w:del w:id="33" w:author="Alfredo Dominguez" w:date="2017-04-26T09:22:00Z">
              <w:r w:rsidRPr="003B4069"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Two seconds of yellow light with a 0.5 sec of darkness</w:delText>
              </w:r>
            </w:del>
          </w:p>
          <w:p w14:paraId="4159A9A5" w14:textId="77777777" w:rsidR="004E24C2" w:rsidRDefault="004E24C2" w:rsidP="00915F7E">
            <w:pPr>
              <w:autoSpaceDE w:val="0"/>
              <w:autoSpaceDN w:val="0"/>
              <w:adjustRightInd w:val="0"/>
              <w:rPr>
                <w:ins w:id="34" w:author="Alfredo Dominguez" w:date="2017-04-26T09:22:00Z"/>
                <w:rFonts w:asciiTheme="majorHAnsi" w:eastAsia="Times New Roman" w:hAnsiTheme="majorHAnsi" w:cs="Arial"/>
                <w:highlight w:val="cyan"/>
                <w:lang w:val="en-IE"/>
              </w:rPr>
            </w:pPr>
          </w:p>
          <w:p w14:paraId="27CDEDC5" w14:textId="77777777" w:rsidR="004E24C2" w:rsidRPr="004F0314" w:rsidRDefault="004E24C2">
            <w:pPr>
              <w:pStyle w:val="Noting"/>
              <w:ind w:left="0"/>
              <w:rPr>
                <w:sz w:val="22"/>
                <w:rPrChange w:id="35" w:author="Alfredo Dominguez" w:date="2017-04-26T09:29:00Z">
                  <w:rPr>
                    <w:rFonts w:asciiTheme="majorHAnsi" w:eastAsia="Times New Roman" w:hAnsiTheme="majorHAnsi" w:cs="Arial"/>
                    <w:highlight w:val="cyan"/>
                    <w:lang w:val="en-IE"/>
                  </w:rPr>
                </w:rPrChange>
              </w:rPr>
              <w:pPrChange w:id="36" w:author="Alfredo Dominguez" w:date="2017-04-26T09:29:00Z">
                <w:pPr>
                  <w:autoSpaceDE w:val="0"/>
                  <w:autoSpaceDN w:val="0"/>
                  <w:adjustRightInd w:val="0"/>
                </w:pPr>
              </w:pPrChange>
            </w:pPr>
            <w:del w:id="37" w:author="Alfredo Dominguez" w:date="2017-04-26T09:22:00Z">
              <w:r w:rsidRPr="003B4069" w:rsidDel="004E24C2">
                <w:rPr>
                  <w:rFonts w:asciiTheme="majorHAnsi" w:hAnsiTheme="majorHAnsi"/>
                  <w:highlight w:val="cyan"/>
                  <w:lang w:val="en-IE"/>
                </w:rPr>
                <w:delText>Two seconds of blue light and two seconds of yellow light with 0.5 sec of darkness between</w:delText>
              </w:r>
            </w:del>
            <w:ins w:id="38" w:author="Alfredo Dominguez" w:date="2017-04-26T09:24:00Z">
              <w:r>
                <w:rPr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2253" w:type="dxa"/>
          </w:tcPr>
          <w:p w14:paraId="22275557" w14:textId="77777777" w:rsidR="004E24C2" w:rsidRPr="003B4069" w:rsidRDefault="004E24C2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39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As defined in the MBS</w:delText>
              </w:r>
            </w:del>
          </w:p>
        </w:tc>
      </w:tr>
    </w:tbl>
    <w:p w14:paraId="0F9549B4" w14:textId="77777777"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  <w:commentRangeEnd w:id="11"/>
      <w:r w:rsidR="004F0314">
        <w:rPr>
          <w:rStyle w:val="CommentReference"/>
        </w:rPr>
        <w:commentReference w:id="11"/>
      </w:r>
    </w:p>
    <w:p w14:paraId="6D3936BC" w14:textId="77777777"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46F5BAEA" w14:textId="77777777"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14:paraId="5C107D25" w14:textId="77777777"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14:paraId="7F9DE1FC" w14:textId="77777777"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proofErr w:type="spellStart"/>
      <w:r w:rsidR="00845A44" w:rsidRPr="006A6E64">
        <w:rPr>
          <w:rFonts w:asciiTheme="majorHAnsi" w:eastAsia="Times New Roman" w:hAnsiTheme="majorHAnsi" w:cs="Arial"/>
          <w:lang w:val="en-IE"/>
        </w:rPr>
        <w:t>Racon</w:t>
      </w:r>
      <w:proofErr w:type="spellEnd"/>
      <w:r w:rsidR="00845A44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coded </w:t>
      </w:r>
      <w:proofErr w:type="spellStart"/>
      <w:r w:rsidR="009A0C10" w:rsidRPr="006A6E64">
        <w:rPr>
          <w:rFonts w:asciiTheme="majorHAnsi" w:eastAsia="Times New Roman" w:hAnsiTheme="majorHAnsi" w:cs="Arial"/>
          <w:lang w:val="en-IE"/>
        </w:rPr>
        <w:t>morse</w:t>
      </w:r>
      <w:proofErr w:type="spellEnd"/>
      <w:r w:rsidR="009A0C10" w:rsidRPr="006A6E64">
        <w:rPr>
          <w:rFonts w:asciiTheme="majorHAnsi" w:eastAsia="Times New Roman" w:hAnsiTheme="majorHAnsi" w:cs="Arial"/>
          <w:lang w:val="en-IE"/>
        </w:rPr>
        <w:t xml:space="preserve">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14:paraId="66F36FD0" w14:textId="77777777"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14:paraId="241574BA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14:paraId="662BC834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="005E30D2"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="005E30D2" w:rsidRPr="006A6E64">
        <w:rPr>
          <w:rFonts w:asciiTheme="majorHAnsi" w:eastAsia="Times New Roman" w:hAnsiTheme="majorHAnsi" w:cs="Arial"/>
          <w:lang w:val="en-IE"/>
        </w:rPr>
        <w:t xml:space="preserve">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14:paraId="38AC5B6B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14:paraId="473BDA42" w14:textId="77777777"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14:paraId="5E30ED44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14:paraId="160B3AFF" w14:textId="77777777"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 xml:space="preserve">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14:paraId="47E314B0" w14:textId="77777777"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To reduce the risk of transporting or spreading invasive species which may be attached to 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>, Internationally recognised anti-fouling coatings need to be applied.</w:t>
      </w:r>
    </w:p>
    <w:p w14:paraId="6D9D8BC9" w14:textId="77777777"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500894C8" w14:textId="21D4B8EB" w:rsidR="009F1370" w:rsidRPr="003B4069" w:rsidDel="00E85665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40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commentRangeStart w:id="41"/>
      <w:del w:id="42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Symbology (Proposal)</w:delText>
        </w:r>
      </w:del>
    </w:p>
    <w:p w14:paraId="744092BF" w14:textId="0101D8E6"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3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4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 xml:space="preserve">M: to mark physical Mobile AtoN </w:delText>
        </w:r>
      </w:del>
    </w:p>
    <w:p w14:paraId="6C4A9E46" w14:textId="74C87CFD"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5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6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 xml:space="preserve">M-AIS: to mark Mobile AIS MAtoN </w:delText>
        </w:r>
      </w:del>
    </w:p>
    <w:p w14:paraId="05A6CB0F" w14:textId="52D26409"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7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8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VM-AIS: to mark Virtual Mobile AIS M</w:delText>
        </w:r>
        <w:r w:rsidR="003B4069"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AtoN</w:delText>
        </w:r>
      </w:del>
    </w:p>
    <w:p w14:paraId="6AC8BA04" w14:textId="4F3C60A2" w:rsidR="003B4069" w:rsidRPr="006A6E64" w:rsidDel="00E85665" w:rsidRDefault="003B4069" w:rsidP="00260699">
      <w:pPr>
        <w:pStyle w:val="ListParagraph"/>
        <w:autoSpaceDE w:val="0"/>
        <w:autoSpaceDN w:val="0"/>
        <w:adjustRightInd w:val="0"/>
        <w:ind w:left="1428"/>
        <w:rPr>
          <w:del w:id="49" w:author="Alfredo Dominguez" w:date="2017-04-26T10:06:00Z"/>
          <w:rFonts w:asciiTheme="majorHAnsi" w:eastAsia="Times New Roman" w:hAnsiTheme="majorHAnsi" w:cs="Arial"/>
          <w:lang w:val="en-IE"/>
        </w:rPr>
      </w:pPr>
      <w:del w:id="50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(to be included in Symbology and Portrayal documents)</w:delText>
        </w:r>
        <w:commentRangeEnd w:id="41"/>
        <w:r w:rsidR="00331448" w:rsidDel="00E85665">
          <w:rPr>
            <w:rStyle w:val="CommentReference"/>
            <w:rFonts w:asciiTheme="minorHAnsi" w:eastAsiaTheme="minorHAnsi" w:hAnsiTheme="minorHAnsi" w:cstheme="minorBidi"/>
            <w:lang w:eastAsia="en-US"/>
          </w:rPr>
          <w:commentReference w:id="41"/>
        </w:r>
      </w:del>
    </w:p>
    <w:p w14:paraId="319514CE" w14:textId="77777777"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51" w:name="_Toc449013354"/>
      <w:bookmarkStart w:id="52" w:name="_Toc465149316"/>
      <w:r w:rsidRPr="007507EF">
        <w:rPr>
          <w:lang w:val="en-IE"/>
        </w:rPr>
        <w:lastRenderedPageBreak/>
        <w:t xml:space="preserve">Virtual </w:t>
      </w:r>
      <w:bookmarkEnd w:id="51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52"/>
    </w:p>
    <w:p w14:paraId="3F4BE54C" w14:textId="77777777"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 xml:space="preserve">, the following </w:t>
      </w:r>
      <w:proofErr w:type="gramStart"/>
      <w:r w:rsidRPr="00857D75">
        <w:rPr>
          <w:lang w:eastAsia="de-DE"/>
        </w:rPr>
        <w:t>should be considered</w:t>
      </w:r>
      <w:proofErr w:type="gramEnd"/>
      <w:r w:rsidRPr="00857D75">
        <w:rPr>
          <w:lang w:eastAsia="de-DE"/>
        </w:rPr>
        <w:t>:</w:t>
      </w:r>
    </w:p>
    <w:p w14:paraId="5DA872DE" w14:textId="77777777"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14:paraId="224B9BD2" w14:textId="77777777"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14:paraId="49A593B7" w14:textId="77777777"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14:paraId="7020B7CF" w14:textId="77777777"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14:paraId="3238625B" w14:textId="77777777"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14:paraId="3822151A" w14:textId="77777777"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14:paraId="0E904A55" w14:textId="2CF13D01" w:rsidR="001B0C1D" w:rsidDel="00E85665" w:rsidRDefault="001B0C1D" w:rsidP="009F1370">
      <w:pPr>
        <w:pStyle w:val="ListParagraph"/>
        <w:autoSpaceDE w:val="0"/>
        <w:autoSpaceDN w:val="0"/>
        <w:adjustRightInd w:val="0"/>
        <w:rPr>
          <w:del w:id="53" w:author="Alfredo Dominguez" w:date="2017-04-26T10:06:00Z"/>
          <w:rFonts w:eastAsia="Times New Roman" w:cs="Arial"/>
          <w:lang w:val="en-IE"/>
        </w:rPr>
      </w:pPr>
      <w:commentRangeStart w:id="54"/>
    </w:p>
    <w:p w14:paraId="50806815" w14:textId="1C11B24F" w:rsidR="009F1370" w:rsidRPr="003B4069" w:rsidDel="00E85665" w:rsidRDefault="009F1370" w:rsidP="009F1370">
      <w:pPr>
        <w:pStyle w:val="ListParagraph"/>
        <w:autoSpaceDE w:val="0"/>
        <w:autoSpaceDN w:val="0"/>
        <w:adjustRightInd w:val="0"/>
        <w:rPr>
          <w:del w:id="55" w:author="Alfredo Dominguez" w:date="2017-04-26T10:06:00Z"/>
          <w:rFonts w:eastAsia="Times New Roman" w:cs="Arial"/>
          <w:highlight w:val="cyan"/>
          <w:lang w:val="en-IE"/>
        </w:rPr>
      </w:pPr>
      <w:del w:id="56" w:author="Alfredo Dominguez" w:date="2017-04-26T10:06:00Z">
        <w:r w:rsidRPr="00857D75" w:rsidDel="00E85665">
          <w:rPr>
            <w:rFonts w:eastAsia="Times New Roman" w:cs="Arial"/>
            <w:lang w:val="en-IE"/>
          </w:rPr>
          <w:delText xml:space="preserve"> 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>(Proposal)</w:delText>
        </w:r>
      </w:del>
    </w:p>
    <w:p w14:paraId="6925D939" w14:textId="0A5E754D" w:rsidR="001B0C1D" w:rsidRPr="003B4069" w:rsidDel="00E85665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57" w:author="Alfredo Dominguez" w:date="2017-04-26T10:06:00Z"/>
          <w:rFonts w:eastAsia="Times New Roman" w:cs="Arial"/>
          <w:highlight w:val="cyan"/>
          <w:lang w:val="en-IE"/>
        </w:rPr>
      </w:pPr>
      <w:del w:id="58" w:author="Alfredo Dominguez" w:date="2017-04-26T10:06:00Z">
        <w:r w:rsidRPr="003B4069" w:rsidDel="00E85665">
          <w:rPr>
            <w:rFonts w:eastAsia="Times New Roman" w:cs="Arial"/>
            <w:highlight w:val="cyan"/>
            <w:lang w:val="en-IE"/>
          </w:rPr>
          <w:delText>S</w:delText>
        </w:r>
        <w:r w:rsidR="003B4069" w:rsidRPr="003B4069" w:rsidDel="00E85665">
          <w:rPr>
            <w:rFonts w:eastAsia="Times New Roman" w:cs="Arial"/>
            <w:highlight w:val="cyan"/>
            <w:lang w:val="en-IE"/>
          </w:rPr>
          <w:delText>ymbology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 xml:space="preserve"> for </w:delText>
        </w:r>
        <w:r w:rsidR="00E3798E" w:rsidRPr="003B4069" w:rsidDel="00E85665">
          <w:rPr>
            <w:rFonts w:eastAsia="Times New Roman" w:cs="Arial"/>
            <w:highlight w:val="cyan"/>
            <w:lang w:val="en-IE"/>
          </w:rPr>
          <w:delText>Virtual M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>AtoN. – Diamond with ‘VM’</w:delText>
        </w:r>
      </w:del>
    </w:p>
    <w:p w14:paraId="6C0B599D" w14:textId="0F304BEB" w:rsidR="003B4069" w:rsidRPr="00E5394B" w:rsidDel="00E85665" w:rsidRDefault="003B4069" w:rsidP="003B4069">
      <w:pPr>
        <w:pStyle w:val="ListParagraph"/>
        <w:autoSpaceDE w:val="0"/>
        <w:autoSpaceDN w:val="0"/>
        <w:adjustRightInd w:val="0"/>
        <w:ind w:left="1428"/>
        <w:rPr>
          <w:del w:id="59" w:author="Alfredo Dominguez" w:date="2017-04-26T10:06:00Z"/>
          <w:rFonts w:eastAsia="Times New Roman" w:cs="Arial"/>
          <w:lang w:val="en-IE"/>
        </w:rPr>
      </w:pPr>
      <w:del w:id="60" w:author="Alfredo Dominguez" w:date="2017-04-26T10:06:00Z">
        <w:r w:rsidRPr="003B4069" w:rsidDel="00E85665">
          <w:rPr>
            <w:rFonts w:eastAsia="Times New Roman" w:cs="Arial"/>
            <w:highlight w:val="cyan"/>
            <w:lang w:val="en-IE"/>
          </w:rPr>
          <w:delText>(To be included in ENAV-Recommendation);</w:delText>
        </w:r>
        <w:r w:rsidRPr="00E5394B" w:rsidDel="00E85665">
          <w:rPr>
            <w:rFonts w:eastAsia="Times New Roman" w:cs="Arial"/>
            <w:lang w:val="en-IE"/>
          </w:rPr>
          <w:delText xml:space="preserve"> </w:delText>
        </w:r>
        <w:commentRangeEnd w:id="54"/>
        <w:r w:rsidR="00E85665" w:rsidDel="00E85665">
          <w:rPr>
            <w:rStyle w:val="CommentReference"/>
            <w:rFonts w:asciiTheme="minorHAnsi" w:eastAsiaTheme="minorHAnsi" w:hAnsiTheme="minorHAnsi" w:cstheme="minorBidi"/>
            <w:lang w:eastAsia="en-US"/>
          </w:rPr>
          <w:commentReference w:id="54"/>
        </w:r>
      </w:del>
    </w:p>
    <w:p w14:paraId="0A79CA2F" w14:textId="77777777"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7D4E2125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61" w:name="_Toc449013356"/>
      <w:bookmarkStart w:id="62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61"/>
      <w:bookmarkEnd w:id="62"/>
    </w:p>
    <w:p w14:paraId="395A91DC" w14:textId="77777777"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63" w:name="_Toc449013357"/>
      <w:bookmarkStart w:id="64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63"/>
      <w:bookmarkEnd w:id="64"/>
    </w:p>
    <w:p w14:paraId="629A83DB" w14:textId="635AD9A0"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 xml:space="preserve">Physical </w:t>
      </w:r>
      <w:proofErr w:type="spellStart"/>
      <w:r w:rsidRPr="00E3798E">
        <w:rPr>
          <w:lang w:eastAsia="de-DE"/>
        </w:rPr>
        <w:t>M</w:t>
      </w:r>
      <w:r w:rsidR="00845A44" w:rsidRPr="00E3798E">
        <w:rPr>
          <w:lang w:eastAsia="de-DE"/>
        </w:rPr>
        <w:t>AtoN</w:t>
      </w:r>
      <w:proofErr w:type="spellEnd"/>
      <w:r w:rsidR="00845A44" w:rsidRPr="00E3798E">
        <w:rPr>
          <w:lang w:eastAsia="de-DE"/>
        </w:rPr>
        <w:t xml:space="preserve">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ins w:id="65" w:author="Alfredo Dominguez" w:date="2017-04-26T10:07:00Z">
        <w:r w:rsidR="00E85665">
          <w:rPr>
            <w:lang w:eastAsia="de-DE"/>
          </w:rPr>
          <w:t xml:space="preserve">i.e., datum markers for search and rescue, </w:t>
        </w:r>
      </w:ins>
      <w:ins w:id="66" w:author="Alfredo Dominguez" w:date="2017-04-26T10:08:00Z">
        <w:r w:rsidR="00E85665">
          <w:rPr>
            <w:lang w:eastAsia="de-DE"/>
          </w:rPr>
          <w:t xml:space="preserve">icebergs, </w:t>
        </w:r>
      </w:ins>
      <w:del w:id="67" w:author="Alfredo Dominguez" w:date="2017-04-26T10:07:00Z">
        <w:r w:rsidR="00E3798E" w:rsidRPr="00E3798E" w:rsidDel="00E85665">
          <w:rPr>
            <w:lang w:eastAsia="de-DE"/>
          </w:rPr>
          <w:delText>eg.</w:delText>
        </w:r>
      </w:del>
      <w:r w:rsidR="00845A44" w:rsidRPr="00E3798E">
        <w:rPr>
          <w:lang w:eastAsia="de-DE"/>
        </w:rPr>
        <w:t>Oil slick</w:t>
      </w:r>
      <w:ins w:id="68" w:author="Alfredo Dominguez" w:date="2017-04-26T10:08:00Z">
        <w:r w:rsidR="00E85665">
          <w:rPr>
            <w:lang w:eastAsia="de-DE"/>
          </w:rPr>
          <w:t xml:space="preserve"> </w:t>
        </w:r>
        <w:proofErr w:type="spellStart"/>
        <w:r w:rsidR="00E85665">
          <w:rPr>
            <w:lang w:eastAsia="de-DE"/>
          </w:rPr>
          <w:t>or</w:t>
        </w:r>
      </w:ins>
      <w:del w:id="69" w:author="Alfredo Dominguez" w:date="2017-04-26T10:08:00Z">
        <w:r w:rsidR="00845A44" w:rsidRPr="00E3798E" w:rsidDel="00E85665">
          <w:rPr>
            <w:lang w:eastAsia="de-DE"/>
          </w:rPr>
          <w:delText>/</w:delText>
        </w:r>
      </w:del>
      <w:r w:rsidR="00845A44" w:rsidRPr="00E3798E">
        <w:rPr>
          <w:lang w:eastAsia="de-DE"/>
        </w:rPr>
        <w:t>pollution</w:t>
      </w:r>
      <w:proofErr w:type="spellEnd"/>
      <w:ins w:id="70" w:author="Alfredo Dominguez" w:date="2017-04-26T10:08:00Z">
        <w:r w:rsidR="00E85665">
          <w:rPr>
            <w:lang w:eastAsia="de-DE"/>
          </w:rPr>
          <w:t>, etc.</w:t>
        </w:r>
      </w:ins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14:paraId="5CC147B7" w14:textId="77777777"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71" w:name="_Toc449013358"/>
      <w:bookmarkStart w:id="72" w:name="_Toc465149319"/>
      <w:r>
        <w:t>Promulgation</w:t>
      </w:r>
      <w:bookmarkEnd w:id="71"/>
      <w:bookmarkEnd w:id="72"/>
    </w:p>
    <w:p w14:paraId="7DE92B8A" w14:textId="32539A2C" w:rsidR="00845A44" w:rsidRPr="00271923" w:rsidRDefault="00845A44" w:rsidP="00271923">
      <w:pPr>
        <w:pStyle w:val="BodyText"/>
        <w:rPr>
          <w:lang w:eastAsia="de-DE"/>
        </w:rPr>
      </w:pPr>
      <w:bookmarkStart w:id="73" w:name="_Toc449013359"/>
      <w:r w:rsidRPr="00271923">
        <w:rPr>
          <w:lang w:eastAsia="de-DE"/>
        </w:rPr>
        <w:t xml:space="preserve">The affected </w:t>
      </w:r>
      <w:ins w:id="74" w:author="Alfredo Dominguez" w:date="2017-04-26T10:08:00Z">
        <w:r w:rsidR="00E85665">
          <w:rPr>
            <w:lang w:eastAsia="de-DE"/>
          </w:rPr>
          <w:t>Authorities</w:t>
        </w:r>
      </w:ins>
      <w:del w:id="75" w:author="Alfredo Dominguez" w:date="2017-04-26T10:08:00Z">
        <w:r w:rsidRPr="00271923" w:rsidDel="00E85665">
          <w:rPr>
            <w:lang w:eastAsia="de-DE"/>
          </w:rPr>
          <w:delText>State</w:delText>
        </w:r>
      </w:del>
      <w:r w:rsidRPr="00271923">
        <w:rPr>
          <w:lang w:eastAsia="de-DE"/>
        </w:rPr>
        <w:t xml:space="preserve">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73"/>
      <w:r w:rsidR="00D42FB9">
        <w:rPr>
          <w:lang w:eastAsia="de-DE"/>
        </w:rPr>
        <w:t xml:space="preserve">methods of </w:t>
      </w:r>
      <w:ins w:id="76" w:author="Alfredo Dominguez" w:date="2017-04-26T10:09:00Z">
        <w:r w:rsidR="00E85665">
          <w:rPr>
            <w:lang w:eastAsia="de-DE"/>
          </w:rPr>
          <w:t xml:space="preserve">promulgating </w:t>
        </w:r>
      </w:ins>
      <w:r w:rsidR="00D42FB9">
        <w:rPr>
          <w:lang w:eastAsia="de-DE"/>
        </w:rPr>
        <w:t>M</w:t>
      </w:r>
      <w:ins w:id="77" w:author="Alfredo Dominguez" w:date="2017-04-26T10:09:00Z">
        <w:r w:rsidR="00E85665">
          <w:rPr>
            <w:lang w:eastAsia="de-DE"/>
          </w:rPr>
          <w:t xml:space="preserve">aritime </w:t>
        </w:r>
      </w:ins>
      <w:proofErr w:type="spellStart"/>
      <w:r w:rsidR="00D42FB9">
        <w:rPr>
          <w:lang w:eastAsia="de-DE"/>
        </w:rPr>
        <w:t>S</w:t>
      </w:r>
      <w:ins w:id="78" w:author="Alfredo Dominguez" w:date="2017-04-26T10:09:00Z">
        <w:r w:rsidR="00E85665">
          <w:rPr>
            <w:lang w:eastAsia="de-DE"/>
          </w:rPr>
          <w:t>safety</w:t>
        </w:r>
        <w:proofErr w:type="spellEnd"/>
        <w:r w:rsidR="00E85665">
          <w:rPr>
            <w:lang w:eastAsia="de-DE"/>
          </w:rPr>
          <w:t xml:space="preserve"> </w:t>
        </w:r>
      </w:ins>
      <w:r w:rsidR="00D42FB9">
        <w:rPr>
          <w:lang w:eastAsia="de-DE"/>
        </w:rPr>
        <w:t>I</w:t>
      </w:r>
      <w:ins w:id="79" w:author="Alfredo Dominguez" w:date="2017-04-26T10:09:00Z">
        <w:r w:rsidR="00E85665">
          <w:rPr>
            <w:lang w:eastAsia="de-DE"/>
          </w:rPr>
          <w:t>nformation (MSI</w:t>
        </w:r>
        <w:proofErr w:type="gramStart"/>
        <w:r w:rsidR="00E85665">
          <w:rPr>
            <w:lang w:eastAsia="de-DE"/>
          </w:rPr>
          <w:t>)</w:t>
        </w:r>
      </w:ins>
      <w:r w:rsidR="00D42FB9">
        <w:rPr>
          <w:lang w:eastAsia="de-DE"/>
        </w:rPr>
        <w:t xml:space="preserve"> </w:t>
      </w:r>
      <w:proofErr w:type="gramEnd"/>
      <w:del w:id="80" w:author="Alfredo Dominguez" w:date="2017-04-26T10:09:00Z">
        <w:r w:rsidR="00D42FB9" w:rsidDel="00E85665">
          <w:rPr>
            <w:lang w:eastAsia="de-DE"/>
          </w:rPr>
          <w:delText>broadcasting</w:delText>
        </w:r>
      </w:del>
      <w:r w:rsidR="00D42FB9">
        <w:rPr>
          <w:lang w:eastAsia="de-DE"/>
        </w:rPr>
        <w:t>.</w:t>
      </w:r>
    </w:p>
    <w:p w14:paraId="75385B3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1" w:name="_Toc216489709"/>
      <w:bookmarkStart w:id="82" w:name="_Toc449013361"/>
      <w:bookmarkStart w:id="83" w:name="_Toc465149320"/>
      <w:r w:rsidRPr="00993B7D">
        <w:t>Monitoring and reporting</w:t>
      </w:r>
      <w:bookmarkEnd w:id="81"/>
      <w:bookmarkEnd w:id="82"/>
      <w:bookmarkEnd w:id="83"/>
    </w:p>
    <w:p w14:paraId="0E0F75FE" w14:textId="77777777"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84" w:name="_Toc449013364"/>
      <w:bookmarkStart w:id="85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84"/>
      <w:bookmarkEnd w:id="85"/>
    </w:p>
    <w:p w14:paraId="022E4940" w14:textId="29A4553B" w:rsidR="00943A8F" w:rsidDel="00E20AF6" w:rsidRDefault="00943A8F" w:rsidP="00E20AF6">
      <w:pPr>
        <w:pStyle w:val="BodyText"/>
        <w:jc w:val="both"/>
        <w:rPr>
          <w:del w:id="86" w:author="Alfredo Dominguez" w:date="2017-04-26T10:11:00Z"/>
        </w:rPr>
      </w:pPr>
      <w:r>
        <w:t xml:space="preserve">The </w:t>
      </w:r>
      <w:ins w:id="87" w:author="Alfredo Dominguez" w:date="2017-04-26T10:10:00Z">
        <w:r w:rsidR="00E20AF6">
          <w:t>promulgation</w:t>
        </w:r>
      </w:ins>
      <w:del w:id="88" w:author="Alfredo Dominguez" w:date="2017-04-26T10:10:00Z">
        <w:r w:rsidDel="00E20AF6">
          <w:delText>broadcast</w:delText>
        </w:r>
      </w:del>
      <w:r>
        <w:t xml:space="preserve"> of </w:t>
      </w:r>
      <w:ins w:id="89" w:author="Alfredo Dominguez" w:date="2017-04-26T10:10:00Z">
        <w:r w:rsidR="00E20AF6">
          <w:t xml:space="preserve">MSI </w:t>
        </w:r>
      </w:ins>
      <w:del w:id="90" w:author="Alfredo Dominguez" w:date="2017-04-26T10:10:00Z">
        <w:r w:rsidDel="00E20AF6">
          <w:delText>Maritime Safety Information</w:delText>
        </w:r>
      </w:del>
      <w:r>
        <w:t xml:space="preserve"> </w:t>
      </w:r>
      <w:proofErr w:type="gramStart"/>
      <w:r>
        <w:t>is considered</w:t>
      </w:r>
      <w:proofErr w:type="gramEnd"/>
      <w:r>
        <w:t xml:space="preserve"> fundamental in the use &amp; reporting of </w:t>
      </w:r>
      <w:proofErr w:type="spellStart"/>
      <w:r>
        <w:t>MAtoN</w:t>
      </w:r>
      <w:proofErr w:type="spellEnd"/>
      <w:r>
        <w:t xml:space="preserve"> and is not superseded by the marking of the drifting wrecks. </w:t>
      </w:r>
      <w:commentRangeStart w:id="91"/>
      <w:del w:id="92" w:author="Alfredo Dominguez" w:date="2017-04-26T10:11:00Z">
        <w:r w:rsidDel="00E20AF6">
          <w:delText>It is vital the link between MAtoN &amp; Maritime Safety Information reporting is carried out.</w:delText>
        </w:r>
      </w:del>
    </w:p>
    <w:p w14:paraId="44BCC3AA" w14:textId="60C14329" w:rsidR="00845A44" w:rsidDel="00E20AF6" w:rsidRDefault="00845A44">
      <w:pPr>
        <w:pStyle w:val="BodyText"/>
        <w:jc w:val="both"/>
        <w:rPr>
          <w:del w:id="93" w:author="Alfredo Dominguez" w:date="2017-04-26T10:11:00Z"/>
        </w:rPr>
        <w:pPrChange w:id="94" w:author="Alfredo Dominguez" w:date="2017-04-26T10:11:00Z">
          <w:pPr>
            <w:pStyle w:val="BodyText"/>
          </w:pPr>
        </w:pPrChange>
      </w:pPr>
      <w:del w:id="95" w:author="Alfredo Dominguez" w:date="2017-04-26T10:11:00Z">
        <w:r w:rsidDel="00E20AF6">
          <w:rPr>
            <w:lang w:eastAsia="de-DE"/>
          </w:rPr>
          <w:delText xml:space="preserve">Coastal state authorities </w:delText>
        </w:r>
        <w:r w:rsidDel="00E20AF6">
          <w:delText>need to take special care with position monitoring and position integrity, as it pertains to drifting hazards and obstructions, especially when marking them</w:delText>
        </w:r>
        <w:r w:rsidR="00D42FB9" w:rsidDel="00E20AF6">
          <w:delText xml:space="preserve"> with a virtual M</w:delText>
        </w:r>
        <w:r w:rsidDel="00E20AF6">
          <w:delText xml:space="preserve">AtoN. </w:delText>
        </w:r>
      </w:del>
      <w:commentRangeEnd w:id="91"/>
      <w:r w:rsidR="00E20AF6">
        <w:rPr>
          <w:rStyle w:val="CommentReference"/>
        </w:rPr>
        <w:commentReference w:id="91"/>
      </w:r>
    </w:p>
    <w:p w14:paraId="18AB1912" w14:textId="77777777"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96" w:name="_Toc306710224"/>
      <w:bookmarkStart w:id="97" w:name="_Toc306710371"/>
      <w:bookmarkStart w:id="98" w:name="_Toc449013362"/>
      <w:bookmarkStart w:id="99" w:name="_Toc465149321"/>
      <w:r>
        <w:t>M</w:t>
      </w:r>
      <w:r w:rsidR="00845A44" w:rsidRPr="00993B7D">
        <w:t>onitoring</w:t>
      </w:r>
      <w:bookmarkEnd w:id="96"/>
      <w:bookmarkEnd w:id="97"/>
      <w:bookmarkEnd w:id="98"/>
      <w:bookmarkEnd w:id="99"/>
    </w:p>
    <w:p w14:paraId="76ED7684" w14:textId="713A6CCF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ins w:id="100" w:author="Alfredo Dominguez" w:date="2017-04-26T10:12:00Z">
        <w:r w:rsidR="00E20AF6">
          <w:rPr>
            <w:lang w:eastAsia="de-DE"/>
          </w:rPr>
          <w:t>should</w:t>
        </w:r>
      </w:ins>
      <w:del w:id="101" w:author="Alfredo Dominguez" w:date="2017-04-26T10:12:00Z">
        <w:r w:rsidDel="00E20AF6">
          <w:rPr>
            <w:lang w:eastAsia="de-DE"/>
          </w:rPr>
          <w:delText>could</w:delText>
        </w:r>
      </w:del>
      <w:r>
        <w:rPr>
          <w:lang w:eastAsia="de-DE"/>
        </w:rPr>
        <w:t xml:space="preserve"> be monitored</w:t>
      </w:r>
      <w:proofErr w:type="gramEnd"/>
      <w:r>
        <w:rPr>
          <w:lang w:eastAsia="de-DE"/>
        </w:rPr>
        <w:t xml:space="preserve"> by:</w:t>
      </w:r>
    </w:p>
    <w:p w14:paraId="01334416" w14:textId="0BA6C53D" w:rsidR="00E20AF6" w:rsidRDefault="00E20AF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02" w:author="Alfredo Dominguez" w:date="2017-04-26T10:13:00Z"/>
        </w:rPr>
      </w:pPr>
      <w:ins w:id="103" w:author="Alfredo Dominguez" w:date="2017-04-26T10:13:00Z">
        <w:r>
          <w:t>Physical inspection;</w:t>
        </w:r>
      </w:ins>
    </w:p>
    <w:p w14:paraId="26C7B9FD" w14:textId="5F4CDE70" w:rsidR="00E20AF6" w:rsidRDefault="00E20AF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04" w:author="Alfredo Dominguez" w:date="2017-04-26T10:13:00Z"/>
        </w:rPr>
      </w:pPr>
      <w:ins w:id="105" w:author="Alfredo Dominguez" w:date="2017-04-26T10:13:00Z">
        <w:r>
          <w:t>Radio reception</w:t>
        </w:r>
      </w:ins>
      <w:ins w:id="106" w:author="Alfredo Dominguez" w:date="2017-04-26T10:14:00Z">
        <w:r>
          <w:t xml:space="preserve"> (i.e., radar, </w:t>
        </w:r>
      </w:ins>
      <w:ins w:id="107" w:author="Alfredo Dominguez" w:date="2017-04-26T10:15:00Z">
        <w:r>
          <w:t xml:space="preserve">AIS, </w:t>
        </w:r>
      </w:ins>
      <w:ins w:id="108" w:author="Alfredo Dominguez" w:date="2017-04-26T10:14:00Z">
        <w:r>
          <w:t>etc.)</w:t>
        </w:r>
      </w:ins>
      <w:ins w:id="109" w:author="Alfredo Dominguez" w:date="2017-04-26T10:13:00Z">
        <w:r>
          <w:t xml:space="preserve">; </w:t>
        </w:r>
      </w:ins>
    </w:p>
    <w:p w14:paraId="0EE8A1E3" w14:textId="77777777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del w:id="110" w:author="Alfredo Dominguez" w:date="2017-04-26T10:15:00Z">
        <w:r w:rsidDel="00E20AF6">
          <w:delText>T</w:delText>
        </w:r>
        <w:r w:rsidR="00845A44" w:rsidDel="00E20AF6">
          <w:delText>he Coastal State within its VHF coverage (especially if using AI</w:delText>
        </w:r>
      </w:del>
      <w:del w:id="111" w:author="Alfredo Dominguez" w:date="2017-04-26T10:14:00Z">
        <w:r w:rsidR="00845A44" w:rsidDel="00E20AF6">
          <w:delText>S)</w:delText>
        </w:r>
      </w:del>
      <w:r w:rsidR="00845A44">
        <w:t>;</w:t>
      </w:r>
    </w:p>
    <w:p w14:paraId="0D9745BA" w14:textId="5EF7D3C8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Assets in the vicinity of the </w:t>
      </w:r>
      <w:proofErr w:type="spellStart"/>
      <w:r>
        <w:t>M</w:t>
      </w:r>
      <w:r w:rsidR="00845A44">
        <w:t>AtoN</w:t>
      </w:r>
      <w:proofErr w:type="spellEnd"/>
      <w:r w:rsidR="00845A44">
        <w:t>, especially</w:t>
      </w:r>
      <w:ins w:id="112" w:author="Alfredo Dominguez" w:date="2017-04-26T10:16:00Z">
        <w:r w:rsidR="007D5BC3">
          <w:t xml:space="preserve"> those equipped with</w:t>
        </w:r>
      </w:ins>
      <w:del w:id="113" w:author="Alfredo Dominguez" w:date="2017-04-26T10:16:00Z">
        <w:r w:rsidR="00845A44" w:rsidDel="007D5BC3">
          <w:delText xml:space="preserve"> when are</w:delText>
        </w:r>
      </w:del>
      <w:r w:rsidR="00845A44">
        <w:t xml:space="preserve"> AIS, thereby increasing the range </w:t>
      </w:r>
      <w:del w:id="114" w:author="Alfredo Dominguez" w:date="2017-04-26T10:17:00Z">
        <w:r w:rsidR="00845A44" w:rsidDel="007D5BC3">
          <w:delText xml:space="preserve">at which the Coastal State </w:delText>
        </w:r>
      </w:del>
      <w:ins w:id="115" w:author="Alfredo Dominguez" w:date="2017-04-26T10:17:00Z">
        <w:r w:rsidR="007D5BC3">
          <w:t xml:space="preserve">Authorities </w:t>
        </w:r>
      </w:ins>
      <w:del w:id="116" w:author="Alfredo Dominguez" w:date="2017-04-26T10:17:00Z">
        <w:r w:rsidR="00845A44" w:rsidDel="007D5BC3">
          <w:delText>is</w:delText>
        </w:r>
      </w:del>
      <w:ins w:id="117" w:author="Alfredo Dominguez" w:date="2017-04-26T10:17:00Z">
        <w:r w:rsidR="007D5BC3">
          <w:t>are</w:t>
        </w:r>
      </w:ins>
      <w:r w:rsidR="00845A44">
        <w:t xml:space="preserve"> abl</w:t>
      </w:r>
      <w:r>
        <w:t xml:space="preserve">e to meet </w:t>
      </w:r>
      <w:ins w:id="118" w:author="Alfredo Dominguez" w:date="2017-04-26T10:18:00Z">
        <w:r w:rsidR="007D5BC3">
          <w:t>their</w:t>
        </w:r>
      </w:ins>
      <w:del w:id="119" w:author="Alfredo Dominguez" w:date="2017-04-26T10:18:00Z">
        <w:r w:rsidDel="007D5BC3">
          <w:delText>its</w:delText>
        </w:r>
      </w:del>
      <w:r>
        <w:t xml:space="preserve"> responsibilities;</w:t>
      </w:r>
    </w:p>
    <w:p w14:paraId="7F5AB640" w14:textId="604C535C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commentRangeStart w:id="120"/>
      <w:del w:id="121" w:author="Alfredo Dominguez" w:date="2017-04-26T11:43:00Z">
        <w:r w:rsidDel="008237BC">
          <w:lastRenderedPageBreak/>
          <w:delText>GNSS</w:delText>
        </w:r>
      </w:del>
      <w:r>
        <w:t>;</w:t>
      </w:r>
      <w:commentRangeEnd w:id="120"/>
      <w:r w:rsidR="008237BC">
        <w:rPr>
          <w:rStyle w:val="CommentReference"/>
          <w:color w:val="auto"/>
        </w:rPr>
        <w:commentReference w:id="120"/>
      </w:r>
    </w:p>
    <w:p w14:paraId="560EB29B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14:paraId="0CE6B9CE" w14:textId="77777777"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22" w:author="Alfredo Dominguez" w:date="2017-04-26T11:44:00Z"/>
        </w:rPr>
      </w:pPr>
      <w:r>
        <w:t>Radar.</w:t>
      </w:r>
    </w:p>
    <w:p w14:paraId="0D017E72" w14:textId="71D25298" w:rsidR="009A39F1" w:rsidRDefault="009A39F1">
      <w:pPr>
        <w:pStyle w:val="BodyText"/>
        <w:numPr>
          <w:ilvl w:val="0"/>
          <w:numId w:val="43"/>
        </w:numPr>
        <w:pPrChange w:id="123" w:author="Alfredo Dominguez" w:date="2017-04-26T11:44:00Z">
          <w:pPr>
            <w:pStyle w:val="Bullet1"/>
            <w:numPr>
              <w:numId w:val="43"/>
            </w:numPr>
            <w:tabs>
              <w:tab w:val="num" w:pos="1134"/>
            </w:tabs>
            <w:spacing w:line="240" w:lineRule="auto"/>
            <w:ind w:left="1134" w:hanging="567"/>
            <w:jc w:val="both"/>
            <w:outlineLvl w:val="0"/>
          </w:pPr>
        </w:pPrChange>
      </w:pPr>
      <w:ins w:id="124" w:author="Alfredo Dominguez" w:date="2017-04-26T11:44:00Z">
        <w:r>
          <w:rPr>
            <w:lang w:eastAsia="de-DE"/>
          </w:rPr>
          <w:t xml:space="preserve">Authorities </w:t>
        </w:r>
        <w:r>
          <w:t xml:space="preserve">need to take special care with </w:t>
        </w:r>
        <w:r w:rsidR="00D37B49">
          <w:t>position monitoring and</w:t>
        </w:r>
        <w:r>
          <w:t xml:space="preserve"> integrity, as it pertains to drifting hazards and obstructions, especially when marking them with a virtual </w:t>
        </w:r>
        <w:proofErr w:type="spellStart"/>
        <w:r>
          <w:t>MAtoN</w:t>
        </w:r>
        <w:proofErr w:type="spellEnd"/>
        <w:r>
          <w:t xml:space="preserve">. </w:t>
        </w:r>
      </w:ins>
    </w:p>
    <w:p w14:paraId="0A72D0FB" w14:textId="77777777"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25" w:name="_Toc306710225"/>
      <w:bookmarkStart w:id="126" w:name="_Toc306710372"/>
      <w:bookmarkStart w:id="127" w:name="_Toc449013363"/>
      <w:bookmarkStart w:id="128" w:name="_Toc465149322"/>
      <w:r w:rsidRPr="00993B7D">
        <w:t>Reporting</w:t>
      </w:r>
      <w:bookmarkEnd w:id="125"/>
      <w:bookmarkEnd w:id="126"/>
      <w:bookmarkEnd w:id="127"/>
      <w:bookmarkEnd w:id="128"/>
    </w:p>
    <w:p w14:paraId="71C7E90C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1530F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should be reported</w:t>
      </w:r>
      <w:proofErr w:type="gramEnd"/>
      <w:r>
        <w:rPr>
          <w:lang w:eastAsia="de-DE"/>
        </w:rPr>
        <w:t xml:space="preserve">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1D447696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29" w:author="Alfredo Dominguez" w:date="2017-04-26T11:45:00Z"/>
        </w:rPr>
      </w:pPr>
      <w:r>
        <w:t xml:space="preserve">Is </w:t>
      </w:r>
      <w:r w:rsidR="00845A44">
        <w:t>deployed;</w:t>
      </w:r>
    </w:p>
    <w:p w14:paraId="7024C4DA" w14:textId="3DC04A98" w:rsidR="00F56AC6" w:rsidRPr="00371BEF" w:rsidRDefault="00F56AC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ins w:id="130" w:author="Alfredo Dominguez" w:date="2017-04-26T11:46:00Z">
        <w:r>
          <w:t>I</w:t>
        </w:r>
      </w:ins>
      <w:ins w:id="131" w:author="Alfredo Dominguez" w:date="2017-04-26T11:45:00Z">
        <w:r>
          <w:t>s amended;</w:t>
        </w:r>
      </w:ins>
    </w:p>
    <w:p w14:paraId="66860A78" w14:textId="6B6FE641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132" w:name="_Toc306710226"/>
      <w:r>
        <w:t>L</w:t>
      </w:r>
      <w:r w:rsidR="00845A44" w:rsidRPr="00993B7D">
        <w:t xml:space="preserve">eaves </w:t>
      </w:r>
      <w:ins w:id="133" w:author="Alfredo Dominguez" w:date="2017-04-26T11:46:00Z">
        <w:r w:rsidR="00F56AC6">
          <w:t>its promulgated</w:t>
        </w:r>
      </w:ins>
      <w:del w:id="134" w:author="Alfredo Dominguez" w:date="2017-04-26T11:46:00Z">
        <w:r w:rsidR="00845A44" w:rsidDel="00F56AC6">
          <w:delText xml:space="preserve">a </w:delText>
        </w:r>
        <w:r w:rsidR="00845A44" w:rsidRPr="00993B7D" w:rsidDel="00F56AC6">
          <w:delText>Coastal State</w:delText>
        </w:r>
        <w:r w:rsidR="00845A44" w:rsidDel="00F56AC6">
          <w:delText>’</w:delText>
        </w:r>
        <w:r w:rsidR="00845A44" w:rsidRPr="00993B7D" w:rsidDel="00F56AC6">
          <w:delText>s</w:delText>
        </w:r>
      </w:del>
      <w:r w:rsidR="00845A44">
        <w:t xml:space="preserve"> coverage or drifts into the waters of an adjacent responsible Coastal State</w:t>
      </w:r>
      <w:bookmarkEnd w:id="132"/>
      <w:r w:rsidR="00845A44">
        <w:t xml:space="preserve"> (Political consideration MOU)</w:t>
      </w:r>
      <w:r w:rsidR="00E3798E">
        <w:t>;</w:t>
      </w:r>
    </w:p>
    <w:p w14:paraId="3F4C7D5A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14:paraId="7471C4C7" w14:textId="55F14615"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del w:id="135" w:author="Alfredo Dominguez" w:date="2017-04-26T11:46:00Z">
        <w:r w:rsidDel="00F56AC6">
          <w:delText>S</w:delText>
        </w:r>
      </w:del>
      <w:ins w:id="136" w:author="Alfredo Dominguez" w:date="2017-04-26T11:46:00Z">
        <w:r w:rsidR="00F56AC6">
          <w:t>If able, s</w:t>
        </w:r>
      </w:ins>
      <w:r>
        <w:t>hould be self-reporting to all vessels in the vicinity</w:t>
      </w:r>
      <w:r w:rsidR="00D1530F">
        <w:t xml:space="preserve"> (</w:t>
      </w:r>
      <w:del w:id="137" w:author="Alfredo Dominguez" w:date="2017-04-26T11:47:00Z">
        <w:r w:rsidR="00D1530F" w:rsidDel="00F56AC6">
          <w:delText>Buoy/</w:delText>
        </w:r>
      </w:del>
      <w:r w:rsidR="00D1530F">
        <w:t>light/</w:t>
      </w:r>
      <w:proofErr w:type="spellStart"/>
      <w:r w:rsidR="00D1530F">
        <w:t>racon</w:t>
      </w:r>
      <w:proofErr w:type="spellEnd"/>
      <w:r w:rsidR="00D1530F">
        <w:t>/AIS</w:t>
      </w:r>
      <w:ins w:id="138" w:author="Alfredo Dominguez" w:date="2017-04-26T11:47:00Z">
        <w:r w:rsidR="00F56AC6">
          <w:t>, etc.</w:t>
        </w:r>
      </w:ins>
      <w:r w:rsidR="00D1530F">
        <w:t>)</w:t>
      </w:r>
      <w:r>
        <w:t xml:space="preserve">; </w:t>
      </w:r>
    </w:p>
    <w:p w14:paraId="4B96F363" w14:textId="241A6A66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proofErr w:type="gramStart"/>
      <w:r w:rsidR="00845A44">
        <w:t>removed</w:t>
      </w:r>
      <w:proofErr w:type="gramEnd"/>
      <w:r w:rsidR="00845A44">
        <w:t xml:space="preserve"> / discontinued</w:t>
      </w:r>
      <w:ins w:id="139" w:author="Alfredo Dominguez" w:date="2017-04-26T11:47:00Z">
        <w:r w:rsidR="00F56AC6">
          <w:t>/damaged</w:t>
        </w:r>
      </w:ins>
      <w:r w:rsidR="00845A44">
        <w:t>.</w:t>
      </w:r>
    </w:p>
    <w:p w14:paraId="790408C9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40" w:name="_Toc216489712"/>
      <w:bookmarkStart w:id="141" w:name="_Toc449013365"/>
      <w:bookmarkStart w:id="142" w:name="_Toc465149324"/>
      <w:r>
        <w:t>Issues</w:t>
      </w:r>
      <w:bookmarkEnd w:id="140"/>
      <w:r>
        <w:t xml:space="preserve"> of responsibility</w:t>
      </w:r>
      <w:bookmarkEnd w:id="141"/>
      <w:bookmarkEnd w:id="142"/>
    </w:p>
    <w:p w14:paraId="2AD1EF79" w14:textId="77777777"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43" w:name="_Toc449013366"/>
      <w:bookmarkStart w:id="144" w:name="_Toc465149325"/>
      <w:r>
        <w:t>Inability to monitor</w:t>
      </w:r>
      <w:bookmarkEnd w:id="143"/>
      <w:bookmarkEnd w:id="144"/>
    </w:p>
    <w:p w14:paraId="52DCB086" w14:textId="6D55BF99" w:rsidR="00845A44" w:rsidRDefault="00845A44" w:rsidP="00845A44">
      <w:pPr>
        <w:pStyle w:val="BodyText"/>
      </w:pPr>
      <w:del w:id="145" w:author="Alfredo Dominguez" w:date="2017-04-26T11:48:00Z">
        <w:r w:rsidDel="000D2202">
          <w:delText>A Coastal State</w:delText>
        </w:r>
      </w:del>
      <w:ins w:id="146" w:author="Alfredo Dominguez" w:date="2017-04-26T11:48:00Z">
        <w:r w:rsidR="000D2202">
          <w:t>An Authority</w:t>
        </w:r>
      </w:ins>
      <w:r>
        <w:t xml:space="preserve"> or owner losi</w:t>
      </w:r>
      <w:r w:rsidR="00D1530F">
        <w:t xml:space="preserve">ng the ability to monitor the </w:t>
      </w:r>
      <w:proofErr w:type="spellStart"/>
      <w:r w:rsidR="00D1530F">
        <w:t>M</w:t>
      </w:r>
      <w:r>
        <w:t>AtoN</w:t>
      </w:r>
      <w:proofErr w:type="spellEnd"/>
      <w:r>
        <w:t xml:space="preserve"> </w:t>
      </w:r>
      <w:del w:id="147" w:author="Alfredo Dominguez" w:date="2017-04-26T11:48:00Z">
        <w:r w:rsidDel="000D2202">
          <w:delText>that</w:delText>
        </w:r>
      </w:del>
      <w:r>
        <w:t xml:space="preserve"> it has deployed</w:t>
      </w:r>
      <w:del w:id="148" w:author="Alfredo Dominguez" w:date="2017-04-26T11:48:00Z">
        <w:r w:rsidDel="000D2202">
          <w:delText>, nonetheless</w:delText>
        </w:r>
      </w:del>
      <w:r>
        <w:t xml:space="preserve"> retains responsibility until either:</w:t>
      </w:r>
    </w:p>
    <w:p w14:paraId="776CEE07" w14:textId="77777777"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The </w:t>
      </w:r>
      <w:proofErr w:type="spellStart"/>
      <w:r>
        <w:t>M</w:t>
      </w:r>
      <w:r w:rsidR="00845A44">
        <w:t>AtoN</w:t>
      </w:r>
      <w:proofErr w:type="spellEnd"/>
      <w:r w:rsidR="00845A44" w:rsidRPr="000A691D">
        <w:t xml:space="preserve"> is retrieved or sinks; </w:t>
      </w:r>
      <w:r w:rsidR="00845A44">
        <w:t xml:space="preserve"> </w:t>
      </w:r>
    </w:p>
    <w:p w14:paraId="28F46B38" w14:textId="2DFF666B"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 w:rsidRPr="000A691D">
        <w:t xml:space="preserve">The responsibility is assumed by another </w:t>
      </w:r>
      <w:r>
        <w:t xml:space="preserve">operator or </w:t>
      </w:r>
      <w:del w:id="149" w:author="Alfredo Dominguez" w:date="2017-04-26T11:49:00Z">
        <w:r w:rsidRPr="000A691D" w:rsidDel="000D2202">
          <w:delText>Coastal State</w:delText>
        </w:r>
      </w:del>
      <w:ins w:id="150" w:author="Alfredo Dominguez" w:date="2017-04-26T11:49:00Z">
        <w:r w:rsidR="000D2202">
          <w:t>-Authority</w:t>
        </w:r>
      </w:ins>
      <w:proofErr w:type="gramEnd"/>
      <w:r w:rsidRPr="000A691D">
        <w:t>.</w:t>
      </w:r>
    </w:p>
    <w:p w14:paraId="43C213BE" w14:textId="77777777"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51" w:name="_Toc449013367"/>
      <w:bookmarkStart w:id="152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151"/>
      <w:bookmarkEnd w:id="152"/>
    </w:p>
    <w:p w14:paraId="077C360B" w14:textId="77777777"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14:paraId="43320B8E" w14:textId="77777777"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14:paraId="71F20BF8" w14:textId="77777777"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1"/>
      <w:footerReference w:type="default" r:id="rId22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03-15T14:53:00Z" w:initials="MH">
    <w:p w14:paraId="649AE0EF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2" w:author="Michael Hadley" w:date="2016-03-15T14:53:00Z" w:initials="MH">
    <w:p w14:paraId="24B41B99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14:paraId="2C939034" w14:textId="77777777"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340FE9A4" w14:textId="77777777" w:rsidR="00845A44" w:rsidRDefault="00845A44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11" w:author="Alfredo Dominguez" w:date="2017-04-26T09:30:00Z" w:initials="AD">
    <w:p w14:paraId="61830EBE" w14:textId="77777777" w:rsidR="004F0314" w:rsidRDefault="004F0314">
      <w:pPr>
        <w:pStyle w:val="CommentText"/>
      </w:pPr>
      <w:r>
        <w:rPr>
          <w:rStyle w:val="CommentReference"/>
        </w:rPr>
        <w:annotationRef/>
      </w:r>
      <w:r>
        <w:t>This needs further review by IALA. E-</w:t>
      </w:r>
      <w:proofErr w:type="spellStart"/>
      <w:r>
        <w:t>Nav</w:t>
      </w:r>
      <w:proofErr w:type="spellEnd"/>
      <w:r>
        <w:t xml:space="preserve"> and ARM agree that “a specific and distinctive light character for a special mark would be extremely beneficial.”</w:t>
      </w:r>
    </w:p>
    <w:p w14:paraId="7BD98AE0" w14:textId="77777777" w:rsidR="004F0314" w:rsidRDefault="004F0314">
      <w:pPr>
        <w:pStyle w:val="CommentText"/>
      </w:pPr>
      <w:r>
        <w:t xml:space="preserve">Note written to ENG will be written by ARM6. </w:t>
      </w:r>
    </w:p>
  </w:comment>
  <w:comment w:id="41" w:author="Alfredo Dominguez" w:date="2017-04-26T10:04:00Z" w:initials="AD">
    <w:p w14:paraId="15007651" w14:textId="227312B0" w:rsidR="00331448" w:rsidRDefault="00331448">
      <w:pPr>
        <w:pStyle w:val="CommentText"/>
      </w:pPr>
      <w:r>
        <w:rPr>
          <w:rStyle w:val="CommentReference"/>
        </w:rPr>
        <w:annotationRef/>
      </w:r>
      <w:r>
        <w:t xml:space="preserve">ENAV suggested a liaison note to IMO and IEC requesting changes to IMO/SN </w:t>
      </w:r>
      <w:proofErr w:type="spellStart"/>
      <w:r>
        <w:t>Circ</w:t>
      </w:r>
      <w:proofErr w:type="spellEnd"/>
      <w:r>
        <w:t xml:space="preserve"> 243 Rev. 1 and IEC 62288, respectively. </w:t>
      </w:r>
    </w:p>
  </w:comment>
  <w:comment w:id="54" w:author="Alfredo Dominguez" w:date="2017-04-26T10:05:00Z" w:initials="AD">
    <w:p w14:paraId="334C735C" w14:textId="6A9338A7" w:rsidR="00E85665" w:rsidRDefault="00E85665">
      <w:pPr>
        <w:pStyle w:val="CommentText"/>
      </w:pPr>
      <w:r>
        <w:rPr>
          <w:rStyle w:val="CommentReference"/>
        </w:rPr>
        <w:annotationRef/>
      </w:r>
      <w:r>
        <w:t xml:space="preserve">Same as previous note. </w:t>
      </w:r>
    </w:p>
  </w:comment>
  <w:comment w:id="91" w:author="Alfredo Dominguez" w:date="2017-04-26T10:12:00Z" w:initials="AD">
    <w:p w14:paraId="696D3722" w14:textId="5315AA4E" w:rsidR="00E20AF6" w:rsidRDefault="00E20AF6">
      <w:pPr>
        <w:pStyle w:val="CommentText"/>
      </w:pPr>
      <w:r>
        <w:rPr>
          <w:rStyle w:val="CommentReference"/>
        </w:rPr>
        <w:annotationRef/>
      </w:r>
      <w:r>
        <w:t xml:space="preserve">These sentences were deemed redundant. </w:t>
      </w:r>
    </w:p>
  </w:comment>
  <w:comment w:id="120" w:author="Alfredo Dominguez" w:date="2017-04-26T11:43:00Z" w:initials="AD">
    <w:p w14:paraId="6B26E5D5" w14:textId="22F13703" w:rsidR="008237BC" w:rsidRDefault="008237BC">
      <w:pPr>
        <w:pStyle w:val="CommentText"/>
      </w:pPr>
      <w:r>
        <w:rPr>
          <w:rStyle w:val="CommentReference"/>
        </w:rPr>
        <w:annotationRef/>
      </w:r>
      <w:r>
        <w:t xml:space="preserve">GNSS may be considered as a satellite communication system.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9AE0EF" w15:done="0"/>
  <w15:commentEx w15:paraId="24B41B99" w15:done="0"/>
  <w15:commentEx w15:paraId="340FE9A4" w15:done="0"/>
  <w15:commentEx w15:paraId="7BD98AE0" w15:done="0"/>
  <w15:commentEx w15:paraId="15007651" w15:done="0"/>
  <w15:commentEx w15:paraId="334C735C" w15:done="0"/>
  <w15:commentEx w15:paraId="696D3722" w15:done="0"/>
  <w15:commentEx w15:paraId="6B26E5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D1D74" w14:textId="77777777" w:rsidR="00D92CD6" w:rsidRDefault="00D92CD6" w:rsidP="003274DB">
      <w:r>
        <w:separator/>
      </w:r>
    </w:p>
    <w:p w14:paraId="253FA849" w14:textId="77777777" w:rsidR="00D92CD6" w:rsidRDefault="00D92CD6"/>
  </w:endnote>
  <w:endnote w:type="continuationSeparator" w:id="0">
    <w:p w14:paraId="0C4018D4" w14:textId="77777777" w:rsidR="00D92CD6" w:rsidRDefault="00D92CD6" w:rsidP="003274DB">
      <w:r>
        <w:continuationSeparator/>
      </w:r>
    </w:p>
    <w:p w14:paraId="12052ED9" w14:textId="77777777" w:rsidR="00D92CD6" w:rsidRDefault="00D92C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7A702" w14:textId="77777777"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5ED982" w14:textId="77777777"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B2BA4" w14:textId="77777777"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5FD22" w14:textId="77777777"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DCD0EE" w14:textId="77777777"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02853" w14:textId="29D102CD" w:rsidR="00845A44" w:rsidRDefault="00582784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2A8BF9CA" wp14:editId="0799940A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3492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F68A4E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1E47DFC8" w14:textId="77777777" w:rsidR="00845A44" w:rsidRPr="00ED2A8D" w:rsidRDefault="00845A44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56FA7C9E" wp14:editId="628BA91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60C29D" w14:textId="77777777" w:rsidR="00845A44" w:rsidRPr="00ED2A8D" w:rsidRDefault="00845A44" w:rsidP="008747E0">
    <w:pPr>
      <w:pStyle w:val="Footer"/>
    </w:pPr>
  </w:p>
  <w:p w14:paraId="0916DB67" w14:textId="77777777" w:rsidR="00845A44" w:rsidRPr="00ED2A8D" w:rsidRDefault="00845A44" w:rsidP="008747E0">
    <w:pPr>
      <w:pStyle w:val="Footer"/>
    </w:pPr>
  </w:p>
  <w:p w14:paraId="4CEBB424" w14:textId="77777777"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8FC3F" w14:textId="5C613109" w:rsidR="00845A44" w:rsidRDefault="00582784" w:rsidP="00525922">
    <w:pPr>
      <w:pStyle w:val="Footerlandscape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91008" behindDoc="0" locked="0" layoutInCell="1" allowOverlap="1" wp14:anchorId="48413F00" wp14:editId="283D8D44">
              <wp:simplePos x="0" y="0"/>
              <wp:positionH relativeFrom="page">
                <wp:posOffset>281940</wp:posOffset>
              </wp:positionH>
              <wp:positionV relativeFrom="page">
                <wp:posOffset>9942194</wp:posOffset>
              </wp:positionV>
              <wp:extent cx="7127875" cy="0"/>
              <wp:effectExtent l="0" t="0" r="34925" b="19050"/>
              <wp:wrapNone/>
              <wp:docPr id="16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352131B" id="Connecteur droit 1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5081B3E2" w14:textId="77777777"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r w:rsidR="00B660CD">
      <w:fldChar w:fldCharType="begin"/>
    </w:r>
    <w:r w:rsidR="00B660CD" w:rsidRPr="004E24C2">
      <w:rPr>
        <w:lang w:val="es-MX"/>
      </w:rPr>
      <w:instrText xml:space="preserve"> STYLEREF "Document number" \* MERGEFORMAT </w:instrText>
    </w:r>
    <w:r w:rsidR="00B660CD">
      <w:fldChar w:fldCharType="separate"/>
    </w:r>
    <w:r w:rsidR="00845A44" w:rsidRPr="002C5B46">
      <w:rPr>
        <w:noProof/>
        <w:szCs w:val="15"/>
        <w:lang w:val="pt-PT"/>
      </w:rPr>
      <w:t>1???</w:t>
    </w:r>
    <w:r w:rsidR="00B660CD">
      <w:rPr>
        <w:noProof/>
        <w:szCs w:val="15"/>
        <w:lang w:val="pt-PT"/>
      </w:rPr>
      <w:fldChar w:fldCharType="end"/>
    </w:r>
    <w:r w:rsidR="00845A44"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1ADECB62" w14:textId="77777777" w:rsidR="00845A44" w:rsidRPr="00525922" w:rsidRDefault="00B660CD" w:rsidP="00525922">
    <w:pPr>
      <w:pStyle w:val="Footerlandscape"/>
      <w:rPr>
        <w:szCs w:val="15"/>
      </w:rPr>
    </w:pPr>
    <w:fldSimple w:instr=" STYLEREF &quot;Edition number&quot; \* MERGEFORMAT ">
      <w:r w:rsidR="00845A44">
        <w:rPr>
          <w:noProof/>
          <w:szCs w:val="15"/>
        </w:rPr>
        <w:t>Edition 1.0</w:t>
      </w:r>
    </w:fldSimple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45FA6" w14:textId="77777777" w:rsidR="00845A44" w:rsidRPr="00C716E5" w:rsidRDefault="00845A44" w:rsidP="00C716E5">
    <w:pPr>
      <w:pStyle w:val="Footer"/>
      <w:rPr>
        <w:sz w:val="15"/>
        <w:szCs w:val="15"/>
      </w:rPr>
    </w:pPr>
  </w:p>
  <w:p w14:paraId="4C562FE2" w14:textId="77777777" w:rsidR="00845A44" w:rsidRDefault="00845A44" w:rsidP="00C716E5">
    <w:pPr>
      <w:pStyle w:val="Footerportrait"/>
    </w:pPr>
  </w:p>
  <w:p w14:paraId="2177BD02" w14:textId="77777777" w:rsidR="00845A44" w:rsidRPr="00C907DF" w:rsidRDefault="00B660CD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A424B0">
        <w:t>IALA Guideline</w:t>
      </w:r>
    </w:fldSimple>
    <w:r w:rsidR="00845A44" w:rsidRPr="00C907DF">
      <w:t xml:space="preserve"> </w:t>
    </w:r>
    <w:fldSimple w:instr=" STYLEREF &quot;Document number&quot; \* MERGEFORMAT ">
      <w:r w:rsidR="00A424B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A424B0">
        <w:t>USE OF MOBILE ATON</w:t>
      </w:r>
    </w:fldSimple>
  </w:p>
  <w:p w14:paraId="099AA948" w14:textId="77777777" w:rsidR="00845A44" w:rsidRPr="00C907DF" w:rsidRDefault="00B660CD" w:rsidP="00C716E5">
    <w:pPr>
      <w:pStyle w:val="Footerportrait"/>
    </w:pPr>
    <w:fldSimple w:instr=" STYLEREF &quot;Edition number&quot; \* MERGEFORMAT ">
      <w:r w:rsidR="00A424B0">
        <w:t>Edition 1.0</w:t>
      </w:r>
    </w:fldSimple>
    <w:r w:rsidR="00845A44">
      <w:t xml:space="preserve">  </w:t>
    </w:r>
    <w:fldSimple w:instr=" STYLEREF &quot;Document date&quot; \* MERGEFORMAT ">
      <w:r w:rsidR="00A424B0">
        <w:t>Document date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A424B0">
      <w:rPr>
        <w:rStyle w:val="PageNumber"/>
        <w:szCs w:val="15"/>
      </w:rPr>
      <w:t>2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4F75" w14:textId="77777777" w:rsidR="00845A44" w:rsidRDefault="00845A44" w:rsidP="00C716E5">
    <w:pPr>
      <w:pStyle w:val="Footer"/>
    </w:pPr>
  </w:p>
  <w:p w14:paraId="5130FAE4" w14:textId="77777777" w:rsidR="00845A44" w:rsidRDefault="00845A44" w:rsidP="00C716E5">
    <w:pPr>
      <w:pStyle w:val="Footerportrait"/>
    </w:pPr>
  </w:p>
  <w:p w14:paraId="5F15F04B" w14:textId="77777777" w:rsidR="00845A44" w:rsidRPr="00C907DF" w:rsidRDefault="00B660CD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A424B0">
        <w:t>IALA Guideline</w:t>
      </w:r>
    </w:fldSimple>
    <w:r w:rsidR="00845A44" w:rsidRPr="00C907DF">
      <w:t xml:space="preserve"> </w:t>
    </w:r>
    <w:fldSimple w:instr=" STYLEREF &quot;Document number&quot; \* MERGEFORMAT ">
      <w:r w:rsidR="00A424B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A424B0">
        <w:t>USE OF MOBILE ATON</w:t>
      </w:r>
    </w:fldSimple>
  </w:p>
  <w:p w14:paraId="67B04390" w14:textId="77777777" w:rsidR="00845A44" w:rsidRPr="00525922" w:rsidRDefault="00B660CD" w:rsidP="00C716E5">
    <w:pPr>
      <w:pStyle w:val="Footerportrait"/>
    </w:pPr>
    <w:fldSimple w:instr=" STYLEREF &quot;Edition number&quot; \* MERGEFORMAT ">
      <w:r w:rsidR="00A424B0">
        <w:t>Edition 1.0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A424B0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6670E" w14:textId="77777777" w:rsidR="00845A44" w:rsidRDefault="00845A44" w:rsidP="00C716E5">
    <w:pPr>
      <w:pStyle w:val="Footer"/>
    </w:pPr>
  </w:p>
  <w:p w14:paraId="487C778D" w14:textId="77777777" w:rsidR="00845A44" w:rsidRDefault="00845A44" w:rsidP="00C716E5">
    <w:pPr>
      <w:pStyle w:val="Footerportrait"/>
    </w:pPr>
  </w:p>
  <w:p w14:paraId="6A03329D" w14:textId="77777777" w:rsidR="00845A44" w:rsidRPr="00C907DF" w:rsidRDefault="00B660CD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A424B0">
        <w:t>IALA Guideline</w:t>
      </w:r>
    </w:fldSimple>
    <w:r w:rsidR="00845A44" w:rsidRPr="00C907DF">
      <w:t xml:space="preserve"> </w:t>
    </w:r>
    <w:fldSimple w:instr=" STYLEREF &quot;Document number&quot; \* MERGEFORMAT ">
      <w:r w:rsidR="00A424B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A424B0">
        <w:t>USE OF MOBILE ATON</w:t>
      </w:r>
    </w:fldSimple>
    <w:r w:rsidR="00845A44">
      <w:tab/>
    </w:r>
  </w:p>
  <w:p w14:paraId="17B99B70" w14:textId="77777777" w:rsidR="00845A44" w:rsidRPr="00C907DF" w:rsidRDefault="00B660CD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A424B0">
        <w:t>Edition 1.0</w:t>
      </w:r>
    </w:fldSimple>
    <w:r w:rsidR="00845A44">
      <w:t xml:space="preserve">  </w:t>
    </w:r>
    <w:fldSimple w:instr=" STYLEREF &quot;Document date&quot; \* MERGEFORMAT ">
      <w:r w:rsidR="00A424B0">
        <w:t>Document date</w:t>
      </w:r>
    </w:fldSimple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A424B0">
      <w:rPr>
        <w:rStyle w:val="PageNumber"/>
        <w:szCs w:val="15"/>
      </w:rPr>
      <w:t>6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EF193" w14:textId="77777777" w:rsidR="00D92CD6" w:rsidRDefault="00D92CD6" w:rsidP="003274DB">
      <w:r>
        <w:separator/>
      </w:r>
    </w:p>
    <w:p w14:paraId="1A467BE2" w14:textId="77777777" w:rsidR="00D92CD6" w:rsidRDefault="00D92CD6"/>
  </w:footnote>
  <w:footnote w:type="continuationSeparator" w:id="0">
    <w:p w14:paraId="52D629A7" w14:textId="77777777" w:rsidR="00D92CD6" w:rsidRDefault="00D92CD6" w:rsidP="003274DB">
      <w:r>
        <w:continuationSeparator/>
      </w:r>
    </w:p>
    <w:p w14:paraId="7D08D7B6" w14:textId="77777777" w:rsidR="00D92CD6" w:rsidRDefault="00D92C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4BD90" w14:textId="77777777" w:rsidR="00A424B0" w:rsidRDefault="00A424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805CB" w14:textId="10FB5914" w:rsidR="00845A44" w:rsidRPr="00ED2A8D" w:rsidRDefault="00845A44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10CD2ECA" wp14:editId="2A88BC1F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bookmarkStart w:id="3" w:name="_GoBack"/>
    <w:r w:rsidR="00A424B0">
      <w:t>ARM6-12.2.7 (</w:t>
    </w:r>
    <w:r w:rsidR="00EC6FCC">
      <w:t>ARM6-</w:t>
    </w:r>
    <w:proofErr w:type="gramStart"/>
    <w:r w:rsidR="00EC6FCC">
      <w:t xml:space="preserve">8.5.2 </w:t>
    </w:r>
    <w:bookmarkEnd w:id="3"/>
    <w:r w:rsidR="00EC6FCC">
      <w:t>)</w:t>
    </w:r>
    <w:proofErr w:type="gramEnd"/>
  </w:p>
  <w:p w14:paraId="4C233827" w14:textId="77777777" w:rsidR="00845A44" w:rsidRPr="00ED2A8D" w:rsidRDefault="00845A44" w:rsidP="008747E0">
    <w:pPr>
      <w:pStyle w:val="Header"/>
    </w:pPr>
  </w:p>
  <w:p w14:paraId="7E2E104C" w14:textId="77777777" w:rsidR="00845A44" w:rsidRDefault="00845A44" w:rsidP="008747E0">
    <w:pPr>
      <w:pStyle w:val="Header"/>
    </w:pPr>
  </w:p>
  <w:p w14:paraId="48343589" w14:textId="77777777" w:rsidR="00845A44" w:rsidRDefault="00845A44" w:rsidP="008747E0">
    <w:pPr>
      <w:pStyle w:val="Header"/>
    </w:pPr>
  </w:p>
  <w:p w14:paraId="15F6A16A" w14:textId="77777777" w:rsidR="00845A44" w:rsidRDefault="00845A44" w:rsidP="008747E0">
    <w:pPr>
      <w:pStyle w:val="Header"/>
    </w:pPr>
  </w:p>
  <w:p w14:paraId="319B0E6A" w14:textId="77777777" w:rsidR="00845A44" w:rsidRDefault="00845A44" w:rsidP="008747E0">
    <w:pPr>
      <w:pStyle w:val="Header"/>
    </w:pPr>
  </w:p>
  <w:p w14:paraId="2484C71C" w14:textId="77777777" w:rsidR="00845A44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5AA5C8B4" wp14:editId="25117A42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D74568" w14:textId="77777777" w:rsidR="00845A44" w:rsidRPr="00ED2A8D" w:rsidRDefault="00845A44" w:rsidP="008747E0">
    <w:pPr>
      <w:pStyle w:val="Header"/>
    </w:pPr>
  </w:p>
  <w:p w14:paraId="218E5E28" w14:textId="77777777" w:rsidR="00845A44" w:rsidRPr="00ED2A8D" w:rsidRDefault="00845A4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4B365" w14:textId="77777777"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 wp14:anchorId="22E3B712" wp14:editId="14F2F8D8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730328" w14:textId="77777777" w:rsidR="00845A44" w:rsidRDefault="00845A44">
    <w:pPr>
      <w:pStyle w:val="Header"/>
    </w:pPr>
  </w:p>
  <w:p w14:paraId="2F4CEABA" w14:textId="77777777" w:rsidR="00845A44" w:rsidRDefault="00845A4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80EF3" w14:textId="77777777"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0A1AB640" wp14:editId="3DCE612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D2400B" w14:textId="77777777" w:rsidR="00845A44" w:rsidRPr="00ED2A8D" w:rsidRDefault="00845A44" w:rsidP="008747E0">
    <w:pPr>
      <w:pStyle w:val="Header"/>
    </w:pPr>
  </w:p>
  <w:p w14:paraId="69EFAF93" w14:textId="77777777" w:rsidR="00845A44" w:rsidRDefault="00845A44" w:rsidP="008747E0">
    <w:pPr>
      <w:pStyle w:val="Header"/>
    </w:pPr>
  </w:p>
  <w:p w14:paraId="2B2F827B" w14:textId="77777777" w:rsidR="00845A44" w:rsidRDefault="00845A44" w:rsidP="008747E0">
    <w:pPr>
      <w:pStyle w:val="Header"/>
    </w:pPr>
  </w:p>
  <w:p w14:paraId="58AD679F" w14:textId="77777777" w:rsidR="00845A44" w:rsidRDefault="00845A44" w:rsidP="008747E0">
    <w:pPr>
      <w:pStyle w:val="Header"/>
    </w:pPr>
  </w:p>
  <w:p w14:paraId="0F6D2EC8" w14:textId="77777777" w:rsidR="00845A44" w:rsidRPr="00441393" w:rsidRDefault="00845A44" w:rsidP="00441393">
    <w:pPr>
      <w:pStyle w:val="Contents"/>
    </w:pPr>
    <w:r>
      <w:t>DOCUMENT REVISION</w:t>
    </w:r>
  </w:p>
  <w:p w14:paraId="6AA87756" w14:textId="77777777" w:rsidR="00845A44" w:rsidRPr="00ED2A8D" w:rsidRDefault="00845A44" w:rsidP="008747E0">
    <w:pPr>
      <w:pStyle w:val="Header"/>
    </w:pPr>
  </w:p>
  <w:p w14:paraId="5BF6FF6C" w14:textId="77777777"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13498" w14:textId="77777777"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 wp14:anchorId="3172264E" wp14:editId="033451F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8B79D2" w14:textId="77777777" w:rsidR="00845A44" w:rsidRPr="00ED2A8D" w:rsidRDefault="00845A44" w:rsidP="008747E0">
    <w:pPr>
      <w:pStyle w:val="Header"/>
    </w:pPr>
  </w:p>
  <w:p w14:paraId="58CD3585" w14:textId="77777777" w:rsidR="00845A44" w:rsidRDefault="00845A44" w:rsidP="008747E0">
    <w:pPr>
      <w:pStyle w:val="Header"/>
    </w:pPr>
  </w:p>
  <w:p w14:paraId="538B0D0D" w14:textId="77777777" w:rsidR="00845A44" w:rsidRDefault="00845A44" w:rsidP="008747E0">
    <w:pPr>
      <w:pStyle w:val="Header"/>
    </w:pPr>
  </w:p>
  <w:p w14:paraId="18808E7B" w14:textId="77777777" w:rsidR="00845A44" w:rsidRDefault="00845A44" w:rsidP="008747E0">
    <w:pPr>
      <w:pStyle w:val="Header"/>
    </w:pPr>
  </w:p>
  <w:p w14:paraId="16E6C799" w14:textId="77777777" w:rsidR="00845A44" w:rsidRPr="00441393" w:rsidRDefault="00845A44" w:rsidP="00441393">
    <w:pPr>
      <w:pStyle w:val="Contents"/>
    </w:pPr>
    <w:r>
      <w:t>CONTENTS</w:t>
    </w:r>
  </w:p>
  <w:p w14:paraId="2E83F3ED" w14:textId="77777777" w:rsidR="00845A44" w:rsidRDefault="00845A44" w:rsidP="0078486B">
    <w:pPr>
      <w:pStyle w:val="Header"/>
      <w:spacing w:line="140" w:lineRule="exact"/>
    </w:pPr>
  </w:p>
  <w:p w14:paraId="17319F8B" w14:textId="77777777" w:rsidR="00845A44" w:rsidRPr="00AC33A2" w:rsidRDefault="00845A4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6752E" w14:textId="77777777" w:rsidR="00845A44" w:rsidRPr="00ED2A8D" w:rsidRDefault="00845A44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 wp14:anchorId="0938F2C2" wp14:editId="68C5AC48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5A65B0" w14:textId="77777777" w:rsidR="00845A44" w:rsidRPr="00ED2A8D" w:rsidRDefault="00845A44" w:rsidP="00C716E5">
    <w:pPr>
      <w:pStyle w:val="Header"/>
    </w:pPr>
  </w:p>
  <w:p w14:paraId="41FBF411" w14:textId="77777777" w:rsidR="00845A44" w:rsidRDefault="00845A44" w:rsidP="00C716E5">
    <w:pPr>
      <w:pStyle w:val="Header"/>
    </w:pPr>
  </w:p>
  <w:p w14:paraId="79CF15ED" w14:textId="77777777" w:rsidR="00845A44" w:rsidRDefault="00845A44" w:rsidP="00C716E5">
    <w:pPr>
      <w:pStyle w:val="Header"/>
    </w:pPr>
  </w:p>
  <w:p w14:paraId="18891891" w14:textId="77777777" w:rsidR="00845A44" w:rsidRDefault="00845A44" w:rsidP="00C716E5">
    <w:pPr>
      <w:pStyle w:val="Header"/>
    </w:pPr>
  </w:p>
  <w:p w14:paraId="5E8022B4" w14:textId="77777777" w:rsidR="00845A44" w:rsidRPr="00441393" w:rsidRDefault="00845A44" w:rsidP="00C716E5">
    <w:pPr>
      <w:pStyle w:val="Contents"/>
    </w:pPr>
    <w:r>
      <w:t>CONTENTS</w:t>
    </w:r>
  </w:p>
  <w:p w14:paraId="74C03DC9" w14:textId="77777777" w:rsidR="00845A44" w:rsidRPr="00ED2A8D" w:rsidRDefault="00845A44" w:rsidP="00C716E5">
    <w:pPr>
      <w:pStyle w:val="Header"/>
    </w:pPr>
  </w:p>
  <w:p w14:paraId="0E0F4587" w14:textId="77777777" w:rsidR="00845A44" w:rsidRPr="00AC33A2" w:rsidRDefault="00845A44" w:rsidP="00C716E5">
    <w:pPr>
      <w:pStyle w:val="Header"/>
      <w:spacing w:line="140" w:lineRule="exact"/>
    </w:pPr>
  </w:p>
  <w:p w14:paraId="7AEB091B" w14:textId="77777777"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 wp14:anchorId="026F32A6" wp14:editId="7EF6AF17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42A4A" w14:textId="77777777" w:rsidR="00845A44" w:rsidRPr="00667792" w:rsidRDefault="00845A44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58A80CAD" wp14:editId="41FB3B6A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Alfredo Dominguez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202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1448"/>
    <w:rsid w:val="00332A7B"/>
    <w:rsid w:val="00332F8D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4C2"/>
    <w:rsid w:val="004E2F16"/>
    <w:rsid w:val="004F0314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82784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5BC3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237BC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A39F1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24B0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60CD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37B49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2CD6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0AF6"/>
    <w:rsid w:val="00E21A27"/>
    <w:rsid w:val="00E27A2F"/>
    <w:rsid w:val="00E3798E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856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6FCC"/>
    <w:rsid w:val="00EC7C87"/>
    <w:rsid w:val="00ED030E"/>
    <w:rsid w:val="00ED2A8D"/>
    <w:rsid w:val="00ED4450"/>
    <w:rsid w:val="00ED7FB2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56AC6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33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5D4A3-D2A8-46E8-8706-C78CF816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87</TotalTime>
  <Pages>6</Pages>
  <Words>972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6501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10</cp:revision>
  <dcterms:created xsi:type="dcterms:W3CDTF">2017-04-26T17:16:00Z</dcterms:created>
  <dcterms:modified xsi:type="dcterms:W3CDTF">2017-04-28T04:08:00Z</dcterms:modified>
</cp:coreProperties>
</file>